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E60" w:rsidRDefault="00CF24C9" w:rsidP="00CF24C9">
      <w:pPr>
        <w:ind w:firstLine="720"/>
        <w:rPr>
          <w:rFonts w:ascii="Times New Roman" w:hAnsi="Times New Roman" w:cs="Times New Roman"/>
        </w:rPr>
      </w:pPr>
      <w:r>
        <w:rPr>
          <w:rFonts w:ascii="Times New Roman" w:hAnsi="Times New Roman" w:cs="Times New Roman"/>
        </w:rPr>
        <w:t xml:space="preserve">Many smokers begin </w:t>
      </w:r>
      <w:ins w:id="0" w:author="owner" w:date="2012-05-18T13:32:00Z">
        <w:r w:rsidR="006C0D89">
          <w:rPr>
            <w:rFonts w:ascii="Times New Roman" w:hAnsi="Times New Roman" w:cs="Times New Roman"/>
          </w:rPr>
          <w:t xml:space="preserve">WHAT </w:t>
        </w:r>
      </w:ins>
      <w:r>
        <w:rPr>
          <w:rFonts w:ascii="Times New Roman" w:hAnsi="Times New Roman" w:cs="Times New Roman"/>
        </w:rPr>
        <w:t>during adolescence or early adulthood.</w:t>
      </w:r>
      <w:r w:rsidR="00610902">
        <w:rPr>
          <w:rFonts w:ascii="Times New Roman" w:hAnsi="Times New Roman" w:cs="Times New Roman"/>
        </w:rPr>
        <w:t xml:space="preserve"> </w:t>
      </w:r>
      <w:r>
        <w:rPr>
          <w:rFonts w:ascii="Times New Roman" w:hAnsi="Times New Roman" w:cs="Times New Roman"/>
        </w:rPr>
        <w:t>After an individual has smoked for some years</w:t>
      </w:r>
      <w:commentRangeStart w:id="1"/>
      <w:r>
        <w:rPr>
          <w:rFonts w:ascii="Times New Roman" w:hAnsi="Times New Roman" w:cs="Times New Roman"/>
        </w:rPr>
        <w:t xml:space="preserve">, the avoidance of withdrawal symptoms and negative reinforcement </w:t>
      </w:r>
      <w:commentRangeEnd w:id="1"/>
      <w:r w:rsidR="006C0D89">
        <w:rPr>
          <w:rStyle w:val="CommentReference"/>
        </w:rPr>
        <w:commentReference w:id="1"/>
      </w:r>
      <w:r>
        <w:rPr>
          <w:rFonts w:ascii="Times New Roman" w:hAnsi="Times New Roman" w:cs="Times New Roman"/>
        </w:rPr>
        <w:t xml:space="preserve">become the key motivations to continue. This study is </w:t>
      </w:r>
      <w:del w:id="2" w:author="owner" w:date="2012-05-18T13:33:00Z">
        <w:r w:rsidDel="006C0D89">
          <w:rPr>
            <w:rFonts w:ascii="Times New Roman" w:hAnsi="Times New Roman" w:cs="Times New Roman"/>
          </w:rPr>
          <w:delText xml:space="preserve">going </w:delText>
        </w:r>
        <w:r w:rsidR="00955B2D" w:rsidDel="006C0D89">
          <w:rPr>
            <w:rFonts w:ascii="Times New Roman" w:hAnsi="Times New Roman" w:cs="Times New Roman"/>
          </w:rPr>
          <w:delText xml:space="preserve">learn </w:delText>
        </w:r>
      </w:del>
      <w:r w:rsidR="00955B2D">
        <w:rPr>
          <w:rFonts w:ascii="Times New Roman" w:hAnsi="Times New Roman" w:cs="Times New Roman"/>
        </w:rPr>
        <w:t xml:space="preserve">about the smoking behaviour among male students </w:t>
      </w:r>
      <w:ins w:id="3" w:author="owner" w:date="2012-05-18T13:33:00Z">
        <w:r w:rsidR="006C0D89">
          <w:rPr>
            <w:rFonts w:ascii="Times New Roman" w:hAnsi="Times New Roman" w:cs="Times New Roman"/>
          </w:rPr>
          <w:t>at</w:t>
        </w:r>
      </w:ins>
      <w:del w:id="4" w:author="owner" w:date="2012-05-18T13:33:00Z">
        <w:r w:rsidR="00955B2D" w:rsidDel="006C0D89">
          <w:rPr>
            <w:rFonts w:ascii="Times New Roman" w:hAnsi="Times New Roman" w:cs="Times New Roman"/>
          </w:rPr>
          <w:delText>in</w:delText>
        </w:r>
      </w:del>
      <w:r w:rsidR="00955B2D">
        <w:rPr>
          <w:rFonts w:ascii="Times New Roman" w:hAnsi="Times New Roman" w:cs="Times New Roman"/>
        </w:rPr>
        <w:t xml:space="preserve"> University Malaysia Pahang</w:t>
      </w:r>
      <w:ins w:id="5" w:author="owner" w:date="2012-05-18T13:33:00Z">
        <w:r w:rsidR="006C0D89">
          <w:rPr>
            <w:rFonts w:ascii="Times New Roman" w:hAnsi="Times New Roman" w:cs="Times New Roman"/>
          </w:rPr>
          <w:t>,</w:t>
        </w:r>
      </w:ins>
      <w:del w:id="6" w:author="owner" w:date="2012-05-18T13:33:00Z">
        <w:r w:rsidR="00955B2D" w:rsidDel="006C0D89">
          <w:rPr>
            <w:rFonts w:ascii="Times New Roman" w:hAnsi="Times New Roman" w:cs="Times New Roman"/>
          </w:rPr>
          <w:delText xml:space="preserve"> in</w:delText>
        </w:r>
      </w:del>
      <w:r w:rsidR="00955B2D">
        <w:rPr>
          <w:rFonts w:ascii="Times New Roman" w:hAnsi="Times New Roman" w:cs="Times New Roman"/>
        </w:rPr>
        <w:t xml:space="preserve"> </w:t>
      </w:r>
      <w:proofErr w:type="spellStart"/>
      <w:r w:rsidR="00955B2D">
        <w:rPr>
          <w:rFonts w:ascii="Times New Roman" w:hAnsi="Times New Roman" w:cs="Times New Roman"/>
        </w:rPr>
        <w:t>Gambang</w:t>
      </w:r>
      <w:proofErr w:type="spellEnd"/>
      <w:r w:rsidR="00955B2D">
        <w:rPr>
          <w:rFonts w:ascii="Times New Roman" w:hAnsi="Times New Roman" w:cs="Times New Roman"/>
        </w:rPr>
        <w:t xml:space="preserve"> Campus. It is important for us to find out the factors which have led students to start smoking</w:t>
      </w:r>
      <w:ins w:id="7" w:author="owner" w:date="2012-05-18T13:33:00Z">
        <w:r w:rsidR="006C0D89">
          <w:rPr>
            <w:rFonts w:ascii="Times New Roman" w:hAnsi="Times New Roman" w:cs="Times New Roman"/>
          </w:rPr>
          <w:t xml:space="preserve"> because</w:t>
        </w:r>
        <w:proofErr w:type="gramStart"/>
        <w:r w:rsidR="006C0D89">
          <w:rPr>
            <w:rFonts w:ascii="Times New Roman" w:hAnsi="Times New Roman" w:cs="Times New Roman"/>
          </w:rPr>
          <w:t>???</w:t>
        </w:r>
      </w:ins>
      <w:r w:rsidR="00955B2D">
        <w:rPr>
          <w:rFonts w:ascii="Times New Roman" w:hAnsi="Times New Roman" w:cs="Times New Roman"/>
        </w:rPr>
        <w:t>.</w:t>
      </w:r>
      <w:proofErr w:type="gramEnd"/>
      <w:r w:rsidR="00955B2D">
        <w:rPr>
          <w:rFonts w:ascii="Times New Roman" w:hAnsi="Times New Roman" w:cs="Times New Roman"/>
        </w:rPr>
        <w:t xml:space="preserve"> To achieve our goal, we have distributed 60 sets of questionnaire to 60 </w:t>
      </w:r>
      <w:ins w:id="8" w:author="owner" w:date="2012-05-18T13:34:00Z">
        <w:r w:rsidR="006C0D89">
          <w:rPr>
            <w:rFonts w:ascii="Times New Roman" w:hAnsi="Times New Roman" w:cs="Times New Roman"/>
          </w:rPr>
          <w:t xml:space="preserve">randomly chosen </w:t>
        </w:r>
      </w:ins>
      <w:r w:rsidR="00955B2D">
        <w:rPr>
          <w:rFonts w:ascii="Times New Roman" w:hAnsi="Times New Roman" w:cs="Times New Roman"/>
        </w:rPr>
        <w:t>male students who</w:t>
      </w:r>
      <w:del w:id="9" w:author="owner" w:date="2012-05-18T13:34:00Z">
        <w:r w:rsidR="00955B2D" w:rsidDel="006C0D89">
          <w:rPr>
            <w:rFonts w:ascii="Times New Roman" w:hAnsi="Times New Roman" w:cs="Times New Roman"/>
          </w:rPr>
          <w:delText>m</w:delText>
        </w:r>
      </w:del>
      <w:r w:rsidR="00955B2D">
        <w:rPr>
          <w:rFonts w:ascii="Times New Roman" w:hAnsi="Times New Roman" w:cs="Times New Roman"/>
        </w:rPr>
        <w:t xml:space="preserve"> are smokers</w:t>
      </w:r>
      <w:del w:id="10" w:author="owner" w:date="2012-05-18T13:34:00Z">
        <w:r w:rsidR="00955B2D" w:rsidDel="006C0D89">
          <w:rPr>
            <w:rFonts w:ascii="Times New Roman" w:hAnsi="Times New Roman" w:cs="Times New Roman"/>
          </w:rPr>
          <w:delText xml:space="preserve"> that have been randomly chosen</w:delText>
        </w:r>
      </w:del>
      <w:r w:rsidR="00955B2D">
        <w:rPr>
          <w:rFonts w:ascii="Times New Roman" w:hAnsi="Times New Roman" w:cs="Times New Roman"/>
        </w:rPr>
        <w:t xml:space="preserve">. </w:t>
      </w:r>
      <w:commentRangeStart w:id="11"/>
      <w:r w:rsidR="00955B2D">
        <w:rPr>
          <w:rFonts w:ascii="Times New Roman" w:hAnsi="Times New Roman" w:cs="Times New Roman"/>
        </w:rPr>
        <w:t xml:space="preserve">It </w:t>
      </w:r>
      <w:ins w:id="12" w:author="owner" w:date="2012-05-18T13:34:00Z">
        <w:r w:rsidR="006C0D89">
          <w:rPr>
            <w:rFonts w:ascii="Times New Roman" w:hAnsi="Times New Roman" w:cs="Times New Roman"/>
          </w:rPr>
          <w:t>was</w:t>
        </w:r>
      </w:ins>
      <w:del w:id="13" w:author="owner" w:date="2012-05-18T13:34:00Z">
        <w:r w:rsidR="00955B2D" w:rsidDel="006C0D89">
          <w:rPr>
            <w:rFonts w:ascii="Times New Roman" w:hAnsi="Times New Roman" w:cs="Times New Roman"/>
          </w:rPr>
          <w:delText>is</w:delText>
        </w:r>
      </w:del>
      <w:r w:rsidR="00955B2D">
        <w:rPr>
          <w:rFonts w:ascii="Times New Roman" w:hAnsi="Times New Roman" w:cs="Times New Roman"/>
        </w:rPr>
        <w:t xml:space="preserve"> found that the main factor which has led students to smoke is the other smokers around them. In other words, they have been influenced from their fathers, brothers and friends. The other major factor is stress. </w:t>
      </w:r>
      <w:commentRangeEnd w:id="11"/>
      <w:r w:rsidR="006C0D89">
        <w:rPr>
          <w:rStyle w:val="CommentReference"/>
        </w:rPr>
        <w:commentReference w:id="11"/>
      </w:r>
      <w:r w:rsidR="00610902">
        <w:rPr>
          <w:rFonts w:ascii="Times New Roman" w:hAnsi="Times New Roman" w:cs="Times New Roman"/>
        </w:rPr>
        <w:t>Most students ha</w:t>
      </w:r>
      <w:ins w:id="14" w:author="owner" w:date="2012-05-18T13:35:00Z">
        <w:r w:rsidR="006C0D89">
          <w:rPr>
            <w:rFonts w:ascii="Times New Roman" w:hAnsi="Times New Roman" w:cs="Times New Roman"/>
          </w:rPr>
          <w:t>ve</w:t>
        </w:r>
      </w:ins>
      <w:del w:id="15" w:author="owner" w:date="2012-05-18T13:35:00Z">
        <w:r w:rsidR="00610902" w:rsidDel="006C0D89">
          <w:rPr>
            <w:rFonts w:ascii="Times New Roman" w:hAnsi="Times New Roman" w:cs="Times New Roman"/>
          </w:rPr>
          <w:delText>d</w:delText>
        </w:r>
      </w:del>
      <w:r w:rsidR="00610902">
        <w:rPr>
          <w:rFonts w:ascii="Times New Roman" w:hAnsi="Times New Roman" w:cs="Times New Roman"/>
        </w:rPr>
        <w:t xml:space="preserve"> good knowledge on the health risk of smoking. However</w:t>
      </w:r>
      <w:commentRangeStart w:id="16"/>
      <w:r w:rsidR="00610902">
        <w:rPr>
          <w:rFonts w:ascii="Times New Roman" w:hAnsi="Times New Roman" w:cs="Times New Roman"/>
        </w:rPr>
        <w:t xml:space="preserve">, it still constitutes a problem </w:t>
      </w:r>
      <w:commentRangeEnd w:id="16"/>
      <w:r w:rsidR="006C0D89">
        <w:rPr>
          <w:rStyle w:val="CommentReference"/>
        </w:rPr>
        <w:commentReference w:id="16"/>
      </w:r>
      <w:r w:rsidR="00610902">
        <w:rPr>
          <w:rFonts w:ascii="Times New Roman" w:hAnsi="Times New Roman" w:cs="Times New Roman"/>
        </w:rPr>
        <w:t xml:space="preserve">among students in UMP in spite of their knowledge of its hazard, attitude and practices. </w:t>
      </w:r>
      <w:commentRangeStart w:id="17"/>
      <w:r w:rsidR="00610902">
        <w:rPr>
          <w:rFonts w:ascii="Times New Roman" w:hAnsi="Times New Roman" w:cs="Times New Roman"/>
        </w:rPr>
        <w:t xml:space="preserve">There is a need to implement an anti-smoking program for university students. </w:t>
      </w:r>
      <w:commentRangeEnd w:id="17"/>
      <w:r w:rsidR="0032541E">
        <w:rPr>
          <w:rStyle w:val="CommentReference"/>
        </w:rPr>
        <w:commentReference w:id="17"/>
      </w:r>
    </w:p>
    <w:p w:rsidR="00610902" w:rsidRPr="00CF24C9" w:rsidRDefault="00610902" w:rsidP="00610902">
      <w:pPr>
        <w:rPr>
          <w:rFonts w:ascii="Times New Roman" w:hAnsi="Times New Roman" w:cs="Times New Roman"/>
        </w:rPr>
      </w:pPr>
      <w:r>
        <w:rPr>
          <w:rFonts w:ascii="Times New Roman" w:hAnsi="Times New Roman" w:cs="Times New Roman"/>
        </w:rPr>
        <w:t>Keywords: adolescence, reinforcement, hazard</w:t>
      </w:r>
    </w:p>
    <w:sectPr w:rsidR="00610902" w:rsidRPr="00CF24C9" w:rsidSect="00184C9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owner" w:date="2012-05-18T13:33:00Z" w:initials="o">
    <w:p w:rsidR="006C0D89" w:rsidRDefault="006C0D89">
      <w:pPr>
        <w:pStyle w:val="CommentText"/>
      </w:pPr>
      <w:r>
        <w:rPr>
          <w:rStyle w:val="CommentReference"/>
        </w:rPr>
        <w:annotationRef/>
      </w:r>
      <w:r>
        <w:t>What do you mean?</w:t>
      </w:r>
    </w:p>
  </w:comment>
  <w:comment w:id="11" w:author="owner" w:date="2012-05-18T13:35:00Z" w:initials="o">
    <w:p w:rsidR="006C0D89" w:rsidRDefault="006C0D89">
      <w:pPr>
        <w:pStyle w:val="CommentText"/>
      </w:pPr>
      <w:r>
        <w:rPr>
          <w:rStyle w:val="CommentReference"/>
        </w:rPr>
        <w:annotationRef/>
      </w:r>
      <w:r>
        <w:t>While reading your chapter 5, I thought you claimed stress as the main factor for people to smoke… and now you are saying something else!</w:t>
      </w:r>
    </w:p>
  </w:comment>
  <w:comment w:id="16" w:author="owner" w:date="2012-05-18T13:35:00Z" w:initials="o">
    <w:p w:rsidR="006C0D89" w:rsidRDefault="006C0D89">
      <w:pPr>
        <w:pStyle w:val="CommentText"/>
      </w:pPr>
      <w:r>
        <w:rPr>
          <w:rStyle w:val="CommentReference"/>
        </w:rPr>
        <w:annotationRef/>
      </w:r>
      <w:r>
        <w:t>Meaning?</w:t>
      </w:r>
    </w:p>
  </w:comment>
  <w:comment w:id="17" w:author="owner" w:date="2012-05-18T13:36:00Z" w:initials="o">
    <w:p w:rsidR="0032541E" w:rsidRDefault="0032541E">
      <w:pPr>
        <w:pStyle w:val="CommentText"/>
      </w:pPr>
      <w:r>
        <w:rPr>
          <w:rStyle w:val="CommentReference"/>
        </w:rPr>
        <w:annotationRef/>
      </w:r>
      <w:r>
        <w:t xml:space="preserve">Did you suggest this in your chapter </w:t>
      </w:r>
      <w:r>
        <w:t>5?</w:t>
      </w:r>
      <w:bookmarkStart w:id="18" w:name="_GoBack"/>
      <w:bookmarkEnd w:id="18"/>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4C9"/>
    <w:rsid w:val="00184C9D"/>
    <w:rsid w:val="0032541E"/>
    <w:rsid w:val="00610902"/>
    <w:rsid w:val="006529F7"/>
    <w:rsid w:val="006A1E40"/>
    <w:rsid w:val="006C0D89"/>
    <w:rsid w:val="00955B2D"/>
    <w:rsid w:val="00CB39EA"/>
    <w:rsid w:val="00CF24C9"/>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C0D89"/>
    <w:rPr>
      <w:sz w:val="16"/>
      <w:szCs w:val="16"/>
    </w:rPr>
  </w:style>
  <w:style w:type="paragraph" w:styleId="CommentText">
    <w:name w:val="annotation text"/>
    <w:basedOn w:val="Normal"/>
    <w:link w:val="CommentTextChar"/>
    <w:uiPriority w:val="99"/>
    <w:semiHidden/>
    <w:unhideWhenUsed/>
    <w:rsid w:val="006C0D89"/>
    <w:pPr>
      <w:spacing w:line="240" w:lineRule="auto"/>
    </w:pPr>
    <w:rPr>
      <w:sz w:val="20"/>
      <w:szCs w:val="20"/>
    </w:rPr>
  </w:style>
  <w:style w:type="character" w:customStyle="1" w:styleId="CommentTextChar">
    <w:name w:val="Comment Text Char"/>
    <w:basedOn w:val="DefaultParagraphFont"/>
    <w:link w:val="CommentText"/>
    <w:uiPriority w:val="99"/>
    <w:semiHidden/>
    <w:rsid w:val="006C0D89"/>
    <w:rPr>
      <w:sz w:val="20"/>
      <w:szCs w:val="20"/>
    </w:rPr>
  </w:style>
  <w:style w:type="paragraph" w:styleId="CommentSubject">
    <w:name w:val="annotation subject"/>
    <w:basedOn w:val="CommentText"/>
    <w:next w:val="CommentText"/>
    <w:link w:val="CommentSubjectChar"/>
    <w:uiPriority w:val="99"/>
    <w:semiHidden/>
    <w:unhideWhenUsed/>
    <w:rsid w:val="006C0D89"/>
    <w:rPr>
      <w:b/>
      <w:bCs/>
    </w:rPr>
  </w:style>
  <w:style w:type="character" w:customStyle="1" w:styleId="CommentSubjectChar">
    <w:name w:val="Comment Subject Char"/>
    <w:basedOn w:val="CommentTextChar"/>
    <w:link w:val="CommentSubject"/>
    <w:uiPriority w:val="99"/>
    <w:semiHidden/>
    <w:rsid w:val="006C0D89"/>
    <w:rPr>
      <w:b/>
      <w:bCs/>
      <w:sz w:val="20"/>
      <w:szCs w:val="20"/>
    </w:rPr>
  </w:style>
  <w:style w:type="paragraph" w:styleId="BalloonText">
    <w:name w:val="Balloon Text"/>
    <w:basedOn w:val="Normal"/>
    <w:link w:val="BalloonTextChar"/>
    <w:uiPriority w:val="99"/>
    <w:semiHidden/>
    <w:unhideWhenUsed/>
    <w:rsid w:val="006C0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D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C0D89"/>
    <w:rPr>
      <w:sz w:val="16"/>
      <w:szCs w:val="16"/>
    </w:rPr>
  </w:style>
  <w:style w:type="paragraph" w:styleId="CommentText">
    <w:name w:val="annotation text"/>
    <w:basedOn w:val="Normal"/>
    <w:link w:val="CommentTextChar"/>
    <w:uiPriority w:val="99"/>
    <w:semiHidden/>
    <w:unhideWhenUsed/>
    <w:rsid w:val="006C0D89"/>
    <w:pPr>
      <w:spacing w:line="240" w:lineRule="auto"/>
    </w:pPr>
    <w:rPr>
      <w:sz w:val="20"/>
      <w:szCs w:val="20"/>
    </w:rPr>
  </w:style>
  <w:style w:type="character" w:customStyle="1" w:styleId="CommentTextChar">
    <w:name w:val="Comment Text Char"/>
    <w:basedOn w:val="DefaultParagraphFont"/>
    <w:link w:val="CommentText"/>
    <w:uiPriority w:val="99"/>
    <w:semiHidden/>
    <w:rsid w:val="006C0D89"/>
    <w:rPr>
      <w:sz w:val="20"/>
      <w:szCs w:val="20"/>
    </w:rPr>
  </w:style>
  <w:style w:type="paragraph" w:styleId="CommentSubject">
    <w:name w:val="annotation subject"/>
    <w:basedOn w:val="CommentText"/>
    <w:next w:val="CommentText"/>
    <w:link w:val="CommentSubjectChar"/>
    <w:uiPriority w:val="99"/>
    <w:semiHidden/>
    <w:unhideWhenUsed/>
    <w:rsid w:val="006C0D89"/>
    <w:rPr>
      <w:b/>
      <w:bCs/>
    </w:rPr>
  </w:style>
  <w:style w:type="character" w:customStyle="1" w:styleId="CommentSubjectChar">
    <w:name w:val="Comment Subject Char"/>
    <w:basedOn w:val="CommentTextChar"/>
    <w:link w:val="CommentSubject"/>
    <w:uiPriority w:val="99"/>
    <w:semiHidden/>
    <w:rsid w:val="006C0D89"/>
    <w:rPr>
      <w:b/>
      <w:bCs/>
      <w:sz w:val="20"/>
      <w:szCs w:val="20"/>
    </w:rPr>
  </w:style>
  <w:style w:type="paragraph" w:styleId="BalloonText">
    <w:name w:val="Balloon Text"/>
    <w:basedOn w:val="Normal"/>
    <w:link w:val="BalloonTextChar"/>
    <w:uiPriority w:val="99"/>
    <w:semiHidden/>
    <w:unhideWhenUsed/>
    <w:rsid w:val="006C0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D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4</cp:revision>
  <dcterms:created xsi:type="dcterms:W3CDTF">2012-05-18T05:32:00Z</dcterms:created>
  <dcterms:modified xsi:type="dcterms:W3CDTF">2012-05-18T05:36:00Z</dcterms:modified>
</cp:coreProperties>
</file>