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B52" w:rsidRPr="00A661B0" w:rsidRDefault="002124E8" w:rsidP="002124E8">
      <w:pPr>
        <w:spacing w:after="0"/>
        <w:rPr>
          <w:rFonts w:ascii="Times New Roman" w:hAnsi="Times New Roman" w:cs="Times New Roman"/>
          <w:sz w:val="24"/>
          <w:szCs w:val="24"/>
        </w:rPr>
      </w:pPr>
      <w:commentRangeStart w:id="0"/>
      <w:r w:rsidRPr="00A661B0">
        <w:rPr>
          <w:rFonts w:ascii="Times New Roman" w:hAnsi="Times New Roman" w:cs="Times New Roman"/>
          <w:b/>
          <w:sz w:val="24"/>
          <w:szCs w:val="24"/>
        </w:rPr>
        <w:t>CHAPTER</w:t>
      </w:r>
      <w:commentRangeEnd w:id="0"/>
      <w:r w:rsidR="008846C4">
        <w:rPr>
          <w:rStyle w:val="CommentReference"/>
        </w:rPr>
        <w:commentReference w:id="0"/>
      </w:r>
      <w:r w:rsidRPr="00A661B0">
        <w:rPr>
          <w:rFonts w:ascii="Times New Roman" w:hAnsi="Times New Roman" w:cs="Times New Roman"/>
          <w:b/>
          <w:sz w:val="24"/>
          <w:szCs w:val="24"/>
        </w:rPr>
        <w:t xml:space="preserve"> 5 - CONCLUSIONS AND RECCOMENDATIONS</w:t>
      </w:r>
    </w:p>
    <w:p w:rsidR="002124E8" w:rsidRPr="00A661B0" w:rsidRDefault="002124E8" w:rsidP="002124E8">
      <w:pPr>
        <w:spacing w:after="0"/>
        <w:rPr>
          <w:rFonts w:ascii="Times New Roman" w:hAnsi="Times New Roman" w:cs="Times New Roman"/>
          <w:sz w:val="24"/>
          <w:szCs w:val="24"/>
        </w:rPr>
      </w:pPr>
    </w:p>
    <w:p w:rsidR="002124E8" w:rsidRPr="00A661B0" w:rsidRDefault="002124E8" w:rsidP="002124E8">
      <w:pPr>
        <w:spacing w:after="0"/>
        <w:rPr>
          <w:rFonts w:ascii="Times New Roman" w:hAnsi="Times New Roman" w:cs="Times New Roman"/>
          <w:sz w:val="24"/>
          <w:szCs w:val="24"/>
        </w:rPr>
      </w:pPr>
      <w:r w:rsidRPr="00A661B0">
        <w:rPr>
          <w:rFonts w:ascii="Times New Roman" w:hAnsi="Times New Roman" w:cs="Times New Roman"/>
          <w:b/>
          <w:sz w:val="24"/>
          <w:szCs w:val="24"/>
        </w:rPr>
        <w:t>5.1 Introduction</w:t>
      </w:r>
    </w:p>
    <w:p w:rsidR="002124E8" w:rsidRPr="00A661B0" w:rsidRDefault="002124E8" w:rsidP="002124E8">
      <w:pPr>
        <w:spacing w:after="0"/>
        <w:rPr>
          <w:rFonts w:ascii="Times New Roman" w:hAnsi="Times New Roman" w:cs="Times New Roman"/>
          <w:sz w:val="24"/>
          <w:szCs w:val="24"/>
        </w:rPr>
      </w:pPr>
    </w:p>
    <w:p w:rsidR="002124E8" w:rsidRPr="00A661B0" w:rsidRDefault="002124E8" w:rsidP="002124E8">
      <w:pPr>
        <w:tabs>
          <w:tab w:val="left" w:pos="720"/>
        </w:tabs>
        <w:spacing w:after="0" w:line="480" w:lineRule="auto"/>
        <w:jc w:val="both"/>
        <w:rPr>
          <w:rFonts w:ascii="Times New Roman" w:hAnsi="Times New Roman"/>
          <w:sz w:val="24"/>
          <w:szCs w:val="24"/>
        </w:rPr>
      </w:pPr>
      <w:r w:rsidRPr="00A661B0">
        <w:rPr>
          <w:rFonts w:ascii="Times New Roman" w:hAnsi="Times New Roman" w:cs="Times New Roman"/>
          <w:sz w:val="24"/>
          <w:szCs w:val="24"/>
        </w:rPr>
        <w:t xml:space="preserve">     </w:t>
      </w:r>
      <w:r w:rsidRPr="00A661B0">
        <w:rPr>
          <w:rFonts w:ascii="Times New Roman" w:hAnsi="Times New Roman"/>
          <w:sz w:val="24"/>
          <w:szCs w:val="24"/>
        </w:rPr>
        <w:t xml:space="preserve">In this chapter, we will provide the summary of our result and the concluding remarks based on the analysis of our data. Besides that, we also need to provide the limitations </w:t>
      </w:r>
      <w:r w:rsidR="00796B55" w:rsidRPr="00A661B0">
        <w:rPr>
          <w:rFonts w:ascii="Times New Roman" w:hAnsi="Times New Roman"/>
          <w:sz w:val="24"/>
          <w:szCs w:val="24"/>
        </w:rPr>
        <w:t xml:space="preserve">and the suggestions for further </w:t>
      </w:r>
      <w:r w:rsidRPr="00A661B0">
        <w:rPr>
          <w:rFonts w:ascii="Times New Roman" w:hAnsi="Times New Roman"/>
          <w:sz w:val="24"/>
          <w:szCs w:val="24"/>
        </w:rPr>
        <w:t>studies based on our research outcome.</w:t>
      </w:r>
    </w:p>
    <w:p w:rsidR="005D20E7" w:rsidRPr="00A661B0" w:rsidRDefault="005D20E7" w:rsidP="002124E8">
      <w:pPr>
        <w:tabs>
          <w:tab w:val="left" w:pos="720"/>
        </w:tabs>
        <w:spacing w:after="0" w:line="480" w:lineRule="auto"/>
        <w:jc w:val="both"/>
        <w:rPr>
          <w:rFonts w:ascii="Times New Roman" w:hAnsi="Times New Roman"/>
          <w:sz w:val="24"/>
          <w:szCs w:val="24"/>
        </w:rPr>
      </w:pPr>
    </w:p>
    <w:p w:rsidR="002124E8" w:rsidRPr="00A661B0" w:rsidRDefault="002124E8" w:rsidP="002124E8">
      <w:pPr>
        <w:spacing w:after="0"/>
        <w:rPr>
          <w:rFonts w:ascii="Times New Roman" w:hAnsi="Times New Roman" w:cs="Times New Roman"/>
          <w:sz w:val="24"/>
          <w:szCs w:val="24"/>
        </w:rPr>
      </w:pPr>
      <w:r w:rsidRPr="00A661B0">
        <w:rPr>
          <w:rFonts w:ascii="Times New Roman" w:hAnsi="Times New Roman" w:cs="Times New Roman"/>
          <w:b/>
          <w:sz w:val="24"/>
          <w:szCs w:val="24"/>
        </w:rPr>
        <w:t>5.2 Summary of the study</w:t>
      </w:r>
    </w:p>
    <w:p w:rsidR="002124E8" w:rsidRPr="00A661B0" w:rsidRDefault="002124E8" w:rsidP="002124E8">
      <w:pPr>
        <w:spacing w:after="0"/>
        <w:rPr>
          <w:rFonts w:ascii="Times New Roman" w:hAnsi="Times New Roman" w:cs="Times New Roman"/>
          <w:sz w:val="24"/>
          <w:szCs w:val="24"/>
        </w:rPr>
      </w:pPr>
    </w:p>
    <w:p w:rsidR="002124E8" w:rsidRPr="00A661B0" w:rsidRDefault="002124E8" w:rsidP="002124E8">
      <w:pPr>
        <w:spacing w:after="0"/>
        <w:rPr>
          <w:rFonts w:ascii="Times New Roman" w:hAnsi="Times New Roman" w:cs="Times New Roman"/>
          <w:sz w:val="24"/>
          <w:szCs w:val="24"/>
        </w:rPr>
      </w:pPr>
      <w:r w:rsidRPr="00A661B0">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Based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from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our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study,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main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reason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among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UMP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students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to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smoke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is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because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of stress. 27%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agree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that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by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smoking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cigarette,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it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can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give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them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relaxation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from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stress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and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also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calm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their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anger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or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frustration.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Clearly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students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still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unaware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of</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 more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positive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and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healthier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ways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to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manage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stress. We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also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found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out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that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most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of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them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started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smoking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very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early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age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of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12-15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years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old</w:t>
      </w:r>
      <w:ins w:id="1" w:author="owner" w:date="2012-05-18T09:58:00Z">
        <w:r w:rsidR="008846C4">
          <w:rPr>
            <w:rFonts w:ascii="Times New Roman" w:hAnsi="Times New Roman" w:cs="Times New Roman"/>
            <w:sz w:val="24"/>
            <w:szCs w:val="24"/>
          </w:rPr>
          <w:t>.</w:t>
        </w:r>
      </w:ins>
      <w:r w:rsidR="00D670DD" w:rsidRPr="00A661B0">
        <w:rPr>
          <w:rFonts w:ascii="Times New Roman" w:hAnsi="Times New Roman" w:cs="Times New Roman"/>
          <w:sz w:val="24"/>
          <w:szCs w:val="24"/>
        </w:rPr>
        <w:t xml:space="preserve"> </w:t>
      </w:r>
      <w:del w:id="2" w:author="owner" w:date="2012-05-18T09:58:00Z">
        <w:r w:rsidR="0013216F" w:rsidDel="008846C4">
          <w:rPr>
            <w:rFonts w:ascii="Times New Roman" w:hAnsi="Times New Roman" w:cs="Times New Roman"/>
            <w:sz w:val="24"/>
            <w:szCs w:val="24"/>
          </w:rPr>
          <w:delText xml:space="preserve"> </w:delText>
        </w:r>
        <w:r w:rsidR="00D670DD" w:rsidRPr="00A661B0" w:rsidDel="008846C4">
          <w:rPr>
            <w:rFonts w:ascii="Times New Roman" w:hAnsi="Times New Roman" w:cs="Times New Roman"/>
            <w:sz w:val="24"/>
            <w:szCs w:val="24"/>
          </w:rPr>
          <w:delText xml:space="preserve">and </w:delText>
        </w:r>
        <w:r w:rsidR="0013216F" w:rsidDel="008846C4">
          <w:rPr>
            <w:rFonts w:ascii="Times New Roman" w:hAnsi="Times New Roman" w:cs="Times New Roman"/>
            <w:sz w:val="24"/>
            <w:szCs w:val="24"/>
          </w:rPr>
          <w:delText xml:space="preserve"> </w:delText>
        </w:r>
      </w:del>
      <w:ins w:id="3" w:author="owner" w:date="2012-05-18T09:58:00Z">
        <w:r w:rsidR="008846C4">
          <w:rPr>
            <w:rFonts w:ascii="Times New Roman" w:hAnsi="Times New Roman" w:cs="Times New Roman"/>
            <w:sz w:val="24"/>
            <w:szCs w:val="24"/>
          </w:rPr>
          <w:t>M</w:t>
        </w:r>
      </w:ins>
      <w:del w:id="4" w:author="owner" w:date="2012-05-18T09:58:00Z">
        <w:r w:rsidR="00D670DD" w:rsidRPr="00A661B0" w:rsidDel="008846C4">
          <w:rPr>
            <w:rFonts w:ascii="Times New Roman" w:hAnsi="Times New Roman" w:cs="Times New Roman"/>
            <w:sz w:val="24"/>
            <w:szCs w:val="24"/>
          </w:rPr>
          <w:delText>m</w:delText>
        </w:r>
      </w:del>
      <w:r w:rsidR="00D670DD" w:rsidRPr="00A661B0">
        <w:rPr>
          <w:rFonts w:ascii="Times New Roman" w:hAnsi="Times New Roman" w:cs="Times New Roman"/>
          <w:sz w:val="24"/>
          <w:szCs w:val="24"/>
        </w:rPr>
        <w:t xml:space="preserve">ost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of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them </w:t>
      </w:r>
      <w:ins w:id="5" w:author="owner" w:date="2012-05-18T09:58:00Z">
        <w:r w:rsidR="008846C4">
          <w:rPr>
            <w:rFonts w:ascii="Times New Roman" w:hAnsi="Times New Roman" w:cs="Times New Roman"/>
            <w:sz w:val="24"/>
            <w:szCs w:val="24"/>
          </w:rPr>
          <w:t>were trapped in smoking as</w:t>
        </w:r>
      </w:ins>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influenced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by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family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members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who </w:t>
      </w:r>
      <w:r w:rsidR="0013216F">
        <w:rPr>
          <w:rFonts w:ascii="Times New Roman" w:hAnsi="Times New Roman" w:cs="Times New Roman"/>
          <w:sz w:val="24"/>
          <w:szCs w:val="24"/>
        </w:rPr>
        <w:t xml:space="preserve"> </w:t>
      </w:r>
      <w:ins w:id="6" w:author="owner" w:date="2012-05-18T09:58:00Z">
        <w:r w:rsidR="008846C4">
          <w:rPr>
            <w:rFonts w:ascii="Times New Roman" w:hAnsi="Times New Roman" w:cs="Times New Roman"/>
            <w:sz w:val="24"/>
            <w:szCs w:val="24"/>
          </w:rPr>
          <w:t xml:space="preserve">are </w:t>
        </w:r>
      </w:ins>
      <w:del w:id="7" w:author="owner" w:date="2012-05-18T09:58:00Z">
        <w:r w:rsidR="00D670DD" w:rsidRPr="00A661B0" w:rsidDel="008846C4">
          <w:rPr>
            <w:rFonts w:ascii="Times New Roman" w:hAnsi="Times New Roman" w:cs="Times New Roman"/>
            <w:sz w:val="24"/>
            <w:szCs w:val="24"/>
          </w:rPr>
          <w:delText>is</w:delText>
        </w:r>
      </w:del>
      <w:r w:rsidR="00D670DD" w:rsidRPr="00A661B0">
        <w:rPr>
          <w:rFonts w:ascii="Times New Roman" w:hAnsi="Times New Roman" w:cs="Times New Roman"/>
          <w:sz w:val="24"/>
          <w:szCs w:val="24"/>
        </w:rPr>
        <w:t xml:space="preserv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also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smokers, for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example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father</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 and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brother.</w:t>
      </w:r>
      <w:r w:rsidR="006D0B11" w:rsidRPr="00A661B0">
        <w:rPr>
          <w:rFonts w:ascii="Times New Roman" w:hAnsi="Times New Roman" w:cs="Times New Roman"/>
          <w:sz w:val="24"/>
          <w:szCs w:val="24"/>
        </w:rPr>
        <w:t xml:space="preserve"> Moreover, students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who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smoke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do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not </w:t>
      </w:r>
      <w:r w:rsidR="0013216F">
        <w:rPr>
          <w:rFonts w:ascii="Times New Roman" w:hAnsi="Times New Roman" w:cs="Times New Roman"/>
          <w:sz w:val="24"/>
          <w:szCs w:val="24"/>
        </w:rPr>
        <w:t xml:space="preserve"> </w:t>
      </w:r>
      <w:ins w:id="8" w:author="owner" w:date="2012-05-18T09:59:00Z">
        <w:r w:rsidR="008846C4">
          <w:rPr>
            <w:rFonts w:ascii="Times New Roman" w:hAnsi="Times New Roman" w:cs="Times New Roman"/>
            <w:sz w:val="24"/>
            <w:szCs w:val="24"/>
          </w:rPr>
          <w:t xml:space="preserve">have deep understanding of </w:t>
        </w:r>
      </w:ins>
      <w:del w:id="9" w:author="owner" w:date="2012-05-18T09:59:00Z">
        <w:r w:rsidR="006D0B11" w:rsidRPr="00A661B0" w:rsidDel="008846C4">
          <w:rPr>
            <w:rFonts w:ascii="Times New Roman" w:hAnsi="Times New Roman" w:cs="Times New Roman"/>
            <w:sz w:val="24"/>
            <w:szCs w:val="24"/>
          </w:rPr>
          <w:delText xml:space="preserve">know </w:delText>
        </w:r>
        <w:r w:rsidR="0013216F" w:rsidDel="008846C4">
          <w:rPr>
            <w:rFonts w:ascii="Times New Roman" w:hAnsi="Times New Roman" w:cs="Times New Roman"/>
            <w:sz w:val="24"/>
            <w:szCs w:val="24"/>
          </w:rPr>
          <w:delText xml:space="preserve"> </w:delText>
        </w:r>
        <w:r w:rsidR="006D0B11" w:rsidRPr="00A661B0" w:rsidDel="008846C4">
          <w:rPr>
            <w:rFonts w:ascii="Times New Roman" w:hAnsi="Times New Roman" w:cs="Times New Roman"/>
            <w:sz w:val="24"/>
            <w:szCs w:val="24"/>
          </w:rPr>
          <w:delText>about</w:delText>
        </w:r>
      </w:del>
      <w:r w:rsidR="006D0B11" w:rsidRPr="00A661B0">
        <w:rPr>
          <w:rFonts w:ascii="Times New Roman" w:hAnsi="Times New Roman" w:cs="Times New Roman"/>
          <w:sz w:val="24"/>
          <w:szCs w:val="24"/>
        </w:rPr>
        <w:t xml:space="preserve">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the </w:t>
      </w:r>
      <w:r w:rsidR="0013216F">
        <w:rPr>
          <w:rFonts w:ascii="Times New Roman" w:hAnsi="Times New Roman" w:cs="Times New Roman"/>
          <w:sz w:val="24"/>
          <w:szCs w:val="24"/>
        </w:rPr>
        <w:t xml:space="preserve"> </w:t>
      </w:r>
      <w:r w:rsidR="00D2636A" w:rsidRPr="00A661B0">
        <w:rPr>
          <w:rFonts w:ascii="Times New Roman" w:hAnsi="Times New Roman" w:cs="Times New Roman"/>
          <w:sz w:val="24"/>
          <w:szCs w:val="24"/>
        </w:rPr>
        <w:t xml:space="preserve">hazards </w:t>
      </w:r>
      <w:r w:rsidR="0013216F">
        <w:rPr>
          <w:rFonts w:ascii="Times New Roman" w:hAnsi="Times New Roman" w:cs="Times New Roman"/>
          <w:sz w:val="24"/>
          <w:szCs w:val="24"/>
        </w:rPr>
        <w:t xml:space="preserve"> </w:t>
      </w:r>
      <w:ins w:id="10" w:author="owner" w:date="2012-05-18T09:59:00Z">
        <w:r w:rsidR="008846C4">
          <w:rPr>
            <w:rFonts w:ascii="Times New Roman" w:hAnsi="Times New Roman" w:cs="Times New Roman"/>
            <w:sz w:val="24"/>
            <w:szCs w:val="24"/>
          </w:rPr>
          <w:t xml:space="preserve">as a result of </w:t>
        </w:r>
      </w:ins>
      <w:del w:id="11" w:author="owner" w:date="2012-05-18T09:59:00Z">
        <w:r w:rsidR="00D2636A" w:rsidRPr="00A661B0" w:rsidDel="008846C4">
          <w:rPr>
            <w:rFonts w:ascii="Times New Roman" w:hAnsi="Times New Roman" w:cs="Times New Roman"/>
            <w:sz w:val="24"/>
            <w:szCs w:val="24"/>
          </w:rPr>
          <w:delText xml:space="preserve">which </w:delText>
        </w:r>
        <w:r w:rsidR="0013216F" w:rsidDel="008846C4">
          <w:rPr>
            <w:rFonts w:ascii="Times New Roman" w:hAnsi="Times New Roman" w:cs="Times New Roman"/>
            <w:sz w:val="24"/>
            <w:szCs w:val="24"/>
          </w:rPr>
          <w:delText xml:space="preserve"> </w:delText>
        </w:r>
        <w:r w:rsidR="00D2636A" w:rsidRPr="00A661B0" w:rsidDel="008846C4">
          <w:rPr>
            <w:rFonts w:ascii="Times New Roman" w:hAnsi="Times New Roman" w:cs="Times New Roman"/>
            <w:sz w:val="24"/>
            <w:szCs w:val="24"/>
          </w:rPr>
          <w:delText>come</w:delText>
        </w:r>
        <w:r w:rsidR="006D0B11" w:rsidRPr="00A661B0" w:rsidDel="008846C4">
          <w:rPr>
            <w:rFonts w:ascii="Times New Roman" w:hAnsi="Times New Roman" w:cs="Times New Roman"/>
            <w:sz w:val="24"/>
            <w:szCs w:val="24"/>
          </w:rPr>
          <w:delText xml:space="preserve"> </w:delText>
        </w:r>
        <w:r w:rsidR="0013216F" w:rsidDel="008846C4">
          <w:rPr>
            <w:rFonts w:ascii="Times New Roman" w:hAnsi="Times New Roman" w:cs="Times New Roman"/>
            <w:sz w:val="24"/>
            <w:szCs w:val="24"/>
          </w:rPr>
          <w:delText xml:space="preserve"> </w:delText>
        </w:r>
        <w:r w:rsidR="006D0B11" w:rsidRPr="00A661B0" w:rsidDel="008846C4">
          <w:rPr>
            <w:rFonts w:ascii="Times New Roman" w:hAnsi="Times New Roman" w:cs="Times New Roman"/>
            <w:sz w:val="24"/>
            <w:szCs w:val="24"/>
          </w:rPr>
          <w:delText>with</w:delText>
        </w:r>
      </w:del>
      <w:r w:rsidR="006D0B11" w:rsidRPr="00A661B0">
        <w:rPr>
          <w:rFonts w:ascii="Times New Roman" w:hAnsi="Times New Roman" w:cs="Times New Roman"/>
          <w:sz w:val="24"/>
          <w:szCs w:val="24"/>
        </w:rPr>
        <w:t xml:space="preserve">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smoking</w:t>
      </w:r>
      <w:ins w:id="12" w:author="owner" w:date="2012-05-18T09:59:00Z">
        <w:r w:rsidR="008846C4">
          <w:rPr>
            <w:rFonts w:ascii="Times New Roman" w:hAnsi="Times New Roman" w:cs="Times New Roman"/>
            <w:sz w:val="24"/>
            <w:szCs w:val="24"/>
          </w:rPr>
          <w:t>, for instance</w:t>
        </w:r>
      </w:ins>
      <w:r w:rsidR="006D0B11" w:rsidRPr="00A661B0">
        <w:rPr>
          <w:rFonts w:ascii="Times New Roman" w:hAnsi="Times New Roman" w:cs="Times New Roman"/>
          <w:sz w:val="24"/>
          <w:szCs w:val="24"/>
        </w:rPr>
        <w:t xml:space="preserve"> </w:t>
      </w:r>
      <w:del w:id="13" w:author="owner" w:date="2012-05-18T09:59:00Z">
        <w:r w:rsidR="0013216F" w:rsidDel="008846C4">
          <w:rPr>
            <w:rFonts w:ascii="Times New Roman" w:hAnsi="Times New Roman" w:cs="Times New Roman"/>
            <w:sz w:val="24"/>
            <w:szCs w:val="24"/>
          </w:rPr>
          <w:delText xml:space="preserve"> </w:delText>
        </w:r>
        <w:r w:rsidR="006D0B11" w:rsidRPr="00A661B0" w:rsidDel="008846C4">
          <w:rPr>
            <w:rFonts w:ascii="Times New Roman" w:hAnsi="Times New Roman" w:cs="Times New Roman"/>
            <w:sz w:val="24"/>
            <w:szCs w:val="24"/>
          </w:rPr>
          <w:delText>which</w:delText>
        </w:r>
      </w:del>
      <w:ins w:id="14" w:author="owner" w:date="2012-05-18T09:59:00Z">
        <w:r w:rsidR="008846C4">
          <w:rPr>
            <w:rFonts w:ascii="Times New Roman" w:hAnsi="Times New Roman" w:cs="Times New Roman"/>
            <w:sz w:val="24"/>
            <w:szCs w:val="24"/>
          </w:rPr>
          <w:t xml:space="preserve"> smoking</w:t>
        </w:r>
      </w:ins>
      <w:r w:rsidR="006D0B11" w:rsidRPr="00A661B0">
        <w:rPr>
          <w:rFonts w:ascii="Times New Roman" w:hAnsi="Times New Roman" w:cs="Times New Roman"/>
          <w:sz w:val="24"/>
          <w:szCs w:val="24"/>
        </w:rPr>
        <w:t xml:space="preserve">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can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cause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chronic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diseases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and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fatality.</w:t>
      </w:r>
      <w:r w:rsidR="005408D4" w:rsidRPr="00A661B0">
        <w:rPr>
          <w:rFonts w:ascii="Times New Roman" w:hAnsi="Times New Roman" w:cs="Times New Roman"/>
          <w:sz w:val="24"/>
          <w:szCs w:val="24"/>
        </w:rPr>
        <w:t xml:space="preserve"> </w:t>
      </w:r>
      <w:r w:rsidR="0013216F">
        <w:rPr>
          <w:rFonts w:ascii="Times New Roman" w:hAnsi="Times New Roman" w:cs="Times New Roman"/>
          <w:sz w:val="24"/>
          <w:szCs w:val="24"/>
        </w:rPr>
        <w:t xml:space="preserve"> </w:t>
      </w:r>
      <w:ins w:id="15" w:author="owner" w:date="2012-05-18T09:59:00Z">
        <w:r w:rsidR="008846C4">
          <w:rPr>
            <w:rFonts w:ascii="Times New Roman" w:hAnsi="Times New Roman" w:cs="Times New Roman"/>
            <w:sz w:val="24"/>
            <w:szCs w:val="24"/>
          </w:rPr>
          <w:t xml:space="preserve">On the other hand, </w:t>
        </w:r>
      </w:ins>
      <w:del w:id="16" w:author="owner" w:date="2012-05-18T09:59:00Z">
        <w:r w:rsidR="005408D4" w:rsidRPr="00A661B0" w:rsidDel="008846C4">
          <w:rPr>
            <w:rFonts w:ascii="Times New Roman" w:hAnsi="Times New Roman" w:cs="Times New Roman"/>
            <w:sz w:val="24"/>
            <w:szCs w:val="24"/>
          </w:rPr>
          <w:delText>S</w:delText>
        </w:r>
      </w:del>
      <w:ins w:id="17" w:author="owner" w:date="2012-05-18T09:59:00Z">
        <w:r w:rsidR="008846C4">
          <w:rPr>
            <w:rFonts w:ascii="Times New Roman" w:hAnsi="Times New Roman" w:cs="Times New Roman"/>
            <w:sz w:val="24"/>
            <w:szCs w:val="24"/>
          </w:rPr>
          <w:t>s</w:t>
        </w:r>
      </w:ins>
      <w:r w:rsidR="005408D4" w:rsidRPr="00A661B0">
        <w:rPr>
          <w:rFonts w:ascii="Times New Roman" w:hAnsi="Times New Roman" w:cs="Times New Roman"/>
          <w:sz w:val="24"/>
          <w:szCs w:val="24"/>
        </w:rPr>
        <w:t xml:space="preserve">ome </w:t>
      </w:r>
      <w:r w:rsidR="0060460E">
        <w:rPr>
          <w:rFonts w:ascii="Times New Roman" w:hAnsi="Times New Roman" w:cs="Times New Roman"/>
          <w:sz w:val="24"/>
          <w:szCs w:val="24"/>
        </w:rPr>
        <w:t xml:space="preserve"> </w:t>
      </w:r>
      <w:ins w:id="18" w:author="owner" w:date="2012-05-18T10:00:00Z">
        <w:r w:rsidR="008846C4">
          <w:rPr>
            <w:rFonts w:ascii="Times New Roman" w:hAnsi="Times New Roman" w:cs="Times New Roman"/>
            <w:sz w:val="24"/>
            <w:szCs w:val="24"/>
          </w:rPr>
          <w:t>are aware of the</w:t>
        </w:r>
      </w:ins>
      <w:del w:id="19" w:author="owner" w:date="2012-05-18T10:00:00Z">
        <w:r w:rsidR="005408D4" w:rsidRPr="00A661B0" w:rsidDel="008846C4">
          <w:rPr>
            <w:rFonts w:ascii="Times New Roman" w:hAnsi="Times New Roman" w:cs="Times New Roman"/>
            <w:sz w:val="24"/>
            <w:szCs w:val="24"/>
          </w:rPr>
          <w:delText xml:space="preserve">knew </w:delText>
        </w:r>
        <w:r w:rsidR="0060460E" w:rsidDel="008846C4">
          <w:rPr>
            <w:rFonts w:ascii="Times New Roman" w:hAnsi="Times New Roman" w:cs="Times New Roman"/>
            <w:sz w:val="24"/>
            <w:szCs w:val="24"/>
          </w:rPr>
          <w:delText xml:space="preserve"> </w:delText>
        </w:r>
        <w:r w:rsidR="005408D4" w:rsidRPr="00A661B0" w:rsidDel="008846C4">
          <w:rPr>
            <w:rFonts w:ascii="Times New Roman" w:hAnsi="Times New Roman" w:cs="Times New Roman"/>
            <w:sz w:val="24"/>
            <w:szCs w:val="24"/>
          </w:rPr>
          <w:delText>about</w:delText>
        </w:r>
      </w:del>
      <w:r w:rsidR="005408D4" w:rsidRPr="00A661B0">
        <w:rPr>
          <w:rFonts w:ascii="Times New Roman" w:hAnsi="Times New Roman" w:cs="Times New Roman"/>
          <w:sz w:val="24"/>
          <w:szCs w:val="24"/>
        </w:rPr>
        <w:t xml:space="preserve">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diseases</w:t>
      </w:r>
      <w:ins w:id="20" w:author="owner" w:date="2012-05-18T10:00:00Z">
        <w:r w:rsidR="008846C4">
          <w:rPr>
            <w:rFonts w:ascii="Times New Roman" w:hAnsi="Times New Roman" w:cs="Times New Roman"/>
            <w:sz w:val="24"/>
            <w:szCs w:val="24"/>
          </w:rPr>
          <w:t xml:space="preserve"> associated with smoking</w:t>
        </w:r>
      </w:ins>
      <w:r w:rsidR="005408D4" w:rsidRPr="00A661B0">
        <w:rPr>
          <w:rFonts w:ascii="Times New Roman" w:hAnsi="Times New Roman" w:cs="Times New Roman"/>
          <w:sz w:val="24"/>
          <w:szCs w:val="24"/>
        </w:rPr>
        <w:t xml:space="preserve">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such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as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lung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cancer,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stroke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and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heart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disease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but </w:t>
      </w:r>
      <w:r w:rsidR="0060460E">
        <w:rPr>
          <w:rFonts w:ascii="Times New Roman" w:hAnsi="Times New Roman" w:cs="Times New Roman"/>
          <w:sz w:val="24"/>
          <w:szCs w:val="24"/>
        </w:rPr>
        <w:t xml:space="preserve"> </w:t>
      </w:r>
      <w:ins w:id="21" w:author="owner" w:date="2012-05-18T10:00:00Z">
        <w:r w:rsidR="008846C4">
          <w:rPr>
            <w:rFonts w:ascii="Times New Roman" w:hAnsi="Times New Roman" w:cs="Times New Roman"/>
            <w:sz w:val="24"/>
            <w:szCs w:val="24"/>
          </w:rPr>
          <w:t xml:space="preserve">they </w:t>
        </w:r>
      </w:ins>
      <w:r w:rsidR="005408D4" w:rsidRPr="00A661B0">
        <w:rPr>
          <w:rFonts w:ascii="Times New Roman" w:hAnsi="Times New Roman" w:cs="Times New Roman"/>
          <w:sz w:val="24"/>
          <w:szCs w:val="24"/>
        </w:rPr>
        <w:t xml:space="preserve">chose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to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ignore it.</w:t>
      </w:r>
      <w:r w:rsidR="00D0068F" w:rsidRPr="00A661B0">
        <w:rPr>
          <w:rFonts w:ascii="Times New Roman" w:hAnsi="Times New Roman" w:cs="Times New Roman"/>
          <w:sz w:val="24"/>
          <w:szCs w:val="24"/>
        </w:rPr>
        <w:t xml:space="preserv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We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also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found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out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that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they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are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unaware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of </w:t>
      </w:r>
      <w:r w:rsidR="00F25232">
        <w:rPr>
          <w:rFonts w:ascii="Times New Roman" w:hAnsi="Times New Roman" w:cs="Times New Roman"/>
          <w:sz w:val="24"/>
          <w:szCs w:val="24"/>
        </w:rPr>
        <w:t xml:space="preserve"> </w:t>
      </w:r>
      <w:ins w:id="22" w:author="owner" w:date="2012-05-18T10:01:00Z">
        <w:r w:rsidR="008846C4">
          <w:rPr>
            <w:rFonts w:ascii="Times New Roman" w:hAnsi="Times New Roman" w:cs="Times New Roman"/>
            <w:sz w:val="24"/>
            <w:szCs w:val="24"/>
          </w:rPr>
          <w:t xml:space="preserve">the </w:t>
        </w:r>
      </w:ins>
      <w:r w:rsidR="00D0068F" w:rsidRPr="00A661B0">
        <w:rPr>
          <w:rFonts w:ascii="Times New Roman" w:hAnsi="Times New Roman" w:cs="Times New Roman"/>
          <w:sz w:val="24"/>
          <w:szCs w:val="24"/>
        </w:rPr>
        <w:t xml:space="preserve">second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hand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smoke </w:t>
      </w:r>
      <w:r w:rsidR="00F25232">
        <w:rPr>
          <w:rFonts w:ascii="Times New Roman" w:hAnsi="Times New Roman" w:cs="Times New Roman"/>
          <w:sz w:val="24"/>
          <w:szCs w:val="24"/>
        </w:rPr>
        <w:t xml:space="preserve"> </w:t>
      </w:r>
      <w:ins w:id="23" w:author="owner" w:date="2012-05-18T10:00:00Z">
        <w:r w:rsidR="008846C4">
          <w:rPr>
            <w:rFonts w:ascii="Times New Roman" w:hAnsi="Times New Roman" w:cs="Times New Roman"/>
            <w:sz w:val="24"/>
            <w:szCs w:val="24"/>
          </w:rPr>
          <w:t xml:space="preserve">effects, i.e. the smoke </w:t>
        </w:r>
      </w:ins>
      <w:del w:id="24" w:author="owner" w:date="2012-05-18T10:00:00Z">
        <w:r w:rsidR="00D0068F" w:rsidRPr="00A661B0" w:rsidDel="008846C4">
          <w:rPr>
            <w:rFonts w:ascii="Times New Roman" w:hAnsi="Times New Roman" w:cs="Times New Roman"/>
            <w:sz w:val="24"/>
            <w:szCs w:val="24"/>
          </w:rPr>
          <w:delText xml:space="preserve">which </w:delText>
        </w:r>
        <w:r w:rsidR="00F25232" w:rsidDel="008846C4">
          <w:rPr>
            <w:rFonts w:ascii="Times New Roman" w:hAnsi="Times New Roman" w:cs="Times New Roman"/>
            <w:sz w:val="24"/>
            <w:szCs w:val="24"/>
          </w:rPr>
          <w:delText xml:space="preserve"> </w:delText>
        </w:r>
        <w:r w:rsidR="00D0068F" w:rsidRPr="00A661B0" w:rsidDel="008846C4">
          <w:rPr>
            <w:rFonts w:ascii="Times New Roman" w:hAnsi="Times New Roman" w:cs="Times New Roman"/>
            <w:sz w:val="24"/>
            <w:szCs w:val="24"/>
          </w:rPr>
          <w:delText xml:space="preserve">is </w:delText>
        </w:r>
        <w:r w:rsidR="00F25232" w:rsidDel="008846C4">
          <w:rPr>
            <w:rFonts w:ascii="Times New Roman" w:hAnsi="Times New Roman" w:cs="Times New Roman"/>
            <w:sz w:val="24"/>
            <w:szCs w:val="24"/>
          </w:rPr>
          <w:delText xml:space="preserve"> </w:delText>
        </w:r>
      </w:del>
      <w:r w:rsidR="00D0068F" w:rsidRPr="00A661B0">
        <w:rPr>
          <w:rFonts w:ascii="Times New Roman" w:hAnsi="Times New Roman" w:cs="Times New Roman"/>
          <w:sz w:val="24"/>
          <w:szCs w:val="24"/>
        </w:rPr>
        <w:t>release</w:t>
      </w:r>
      <w:ins w:id="25" w:author="owner" w:date="2012-05-18T10:01:00Z">
        <w:r w:rsidR="008846C4">
          <w:rPr>
            <w:rFonts w:ascii="Times New Roman" w:hAnsi="Times New Roman" w:cs="Times New Roman"/>
            <w:sz w:val="24"/>
            <w:szCs w:val="24"/>
          </w:rPr>
          <w:t>d</w:t>
        </w:r>
      </w:ins>
      <w:r w:rsidR="00D0068F" w:rsidRPr="00A661B0">
        <w:rPr>
          <w:rFonts w:ascii="Times New Roman" w:hAnsi="Times New Roman" w:cs="Times New Roman"/>
          <w:sz w:val="24"/>
          <w:szCs w:val="24"/>
        </w:rPr>
        <w:t xml:space="preserv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from </w:t>
      </w:r>
      <w:r w:rsidR="00F25232">
        <w:rPr>
          <w:rFonts w:ascii="Times New Roman" w:hAnsi="Times New Roman" w:cs="Times New Roman"/>
          <w:sz w:val="24"/>
          <w:szCs w:val="24"/>
        </w:rPr>
        <w:t xml:space="preserve"> </w:t>
      </w:r>
      <w:del w:id="26" w:author="owner" w:date="2012-05-18T10:01:00Z">
        <w:r w:rsidR="00D0068F" w:rsidRPr="00A661B0" w:rsidDel="008846C4">
          <w:rPr>
            <w:rFonts w:ascii="Times New Roman" w:hAnsi="Times New Roman" w:cs="Times New Roman"/>
            <w:sz w:val="24"/>
            <w:szCs w:val="24"/>
          </w:rPr>
          <w:delText xml:space="preserve">their </w:delText>
        </w:r>
        <w:r w:rsidR="00F25232" w:rsidDel="008846C4">
          <w:rPr>
            <w:rFonts w:ascii="Times New Roman" w:hAnsi="Times New Roman" w:cs="Times New Roman"/>
            <w:sz w:val="24"/>
            <w:szCs w:val="24"/>
          </w:rPr>
          <w:delText xml:space="preserve"> </w:delText>
        </w:r>
      </w:del>
      <w:r w:rsidR="00D0068F" w:rsidRPr="00A661B0">
        <w:rPr>
          <w:rFonts w:ascii="Times New Roman" w:hAnsi="Times New Roman" w:cs="Times New Roman"/>
          <w:sz w:val="24"/>
          <w:szCs w:val="24"/>
        </w:rPr>
        <w:t>cigarette</w:t>
      </w:r>
      <w:ins w:id="27" w:author="owner" w:date="2012-05-18T10:01:00Z">
        <w:r w:rsidR="008846C4">
          <w:rPr>
            <w:rFonts w:ascii="Times New Roman" w:hAnsi="Times New Roman" w:cs="Times New Roman"/>
            <w:sz w:val="24"/>
            <w:szCs w:val="24"/>
          </w:rPr>
          <w:t xml:space="preserve"> which is </w:t>
        </w:r>
      </w:ins>
      <w:del w:id="28" w:author="owner" w:date="2012-05-18T10:01:00Z">
        <w:r w:rsidR="00D0068F" w:rsidRPr="00A661B0" w:rsidDel="008846C4">
          <w:rPr>
            <w:rFonts w:ascii="Times New Roman" w:hAnsi="Times New Roman" w:cs="Times New Roman"/>
            <w:sz w:val="24"/>
            <w:szCs w:val="24"/>
          </w:rPr>
          <w:delText xml:space="preserve">, </w:delText>
        </w:r>
        <w:r w:rsidR="00F25232" w:rsidDel="008846C4">
          <w:rPr>
            <w:rFonts w:ascii="Times New Roman" w:hAnsi="Times New Roman" w:cs="Times New Roman"/>
            <w:sz w:val="24"/>
            <w:szCs w:val="24"/>
          </w:rPr>
          <w:delText xml:space="preserve"> </w:delText>
        </w:r>
        <w:r w:rsidR="00D0068F" w:rsidRPr="00A661B0" w:rsidDel="008846C4">
          <w:rPr>
            <w:rFonts w:ascii="Times New Roman" w:hAnsi="Times New Roman" w:cs="Times New Roman"/>
            <w:sz w:val="24"/>
            <w:szCs w:val="24"/>
          </w:rPr>
          <w:delText xml:space="preserve">and </w:delText>
        </w:r>
        <w:r w:rsidR="00F25232" w:rsidDel="008846C4">
          <w:rPr>
            <w:rFonts w:ascii="Times New Roman" w:hAnsi="Times New Roman" w:cs="Times New Roman"/>
            <w:sz w:val="24"/>
            <w:szCs w:val="24"/>
          </w:rPr>
          <w:delText xml:space="preserve"> </w:delText>
        </w:r>
      </w:del>
      <w:r w:rsidR="00D0068F" w:rsidRPr="00A661B0">
        <w:rPr>
          <w:rFonts w:ascii="Times New Roman" w:hAnsi="Times New Roman" w:cs="Times New Roman"/>
          <w:sz w:val="24"/>
          <w:szCs w:val="24"/>
        </w:rPr>
        <w:t xml:space="preserve">inhaled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by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people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around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them</w:t>
      </w:r>
      <w:ins w:id="29" w:author="owner" w:date="2012-05-18T10:01:00Z">
        <w:r w:rsidR="008846C4">
          <w:rPr>
            <w:rFonts w:ascii="Times New Roman" w:hAnsi="Times New Roman" w:cs="Times New Roman"/>
            <w:sz w:val="24"/>
            <w:szCs w:val="24"/>
          </w:rPr>
          <w:t>. The effect</w:t>
        </w:r>
      </w:ins>
      <w:ins w:id="30" w:author="owner" w:date="2012-05-18T10:03:00Z">
        <w:r w:rsidR="008846C4">
          <w:rPr>
            <w:rFonts w:ascii="Times New Roman" w:hAnsi="Times New Roman" w:cs="Times New Roman"/>
            <w:sz w:val="24"/>
            <w:szCs w:val="24"/>
          </w:rPr>
          <w:t>s</w:t>
        </w:r>
      </w:ins>
      <w:ins w:id="31" w:author="owner" w:date="2012-05-18T10:01:00Z">
        <w:r w:rsidR="008846C4">
          <w:rPr>
            <w:rFonts w:ascii="Times New Roman" w:hAnsi="Times New Roman" w:cs="Times New Roman"/>
            <w:sz w:val="24"/>
            <w:szCs w:val="24"/>
          </w:rPr>
          <w:t xml:space="preserve"> of the secon</w:t>
        </w:r>
      </w:ins>
      <w:ins w:id="32" w:author="owner" w:date="2012-05-18T10:02:00Z">
        <w:r w:rsidR="008846C4">
          <w:rPr>
            <w:rFonts w:ascii="Times New Roman" w:hAnsi="Times New Roman" w:cs="Times New Roman"/>
            <w:sz w:val="24"/>
            <w:szCs w:val="24"/>
          </w:rPr>
          <w:t xml:space="preserve">d hand smoke experienced by those who are </w:t>
        </w:r>
      </w:ins>
      <w:ins w:id="33" w:author="owner" w:date="2012-05-18T10:03:00Z">
        <w:r w:rsidR="008846C4">
          <w:rPr>
            <w:rFonts w:ascii="Times New Roman" w:hAnsi="Times New Roman" w:cs="Times New Roman"/>
            <w:sz w:val="24"/>
            <w:szCs w:val="24"/>
          </w:rPr>
          <w:t xml:space="preserve">non-smokers </w:t>
        </w:r>
      </w:ins>
      <w:ins w:id="34" w:author="owner" w:date="2012-05-18T10:02:00Z">
        <w:r w:rsidR="008846C4">
          <w:rPr>
            <w:rFonts w:ascii="Times New Roman" w:hAnsi="Times New Roman" w:cs="Times New Roman"/>
            <w:sz w:val="24"/>
            <w:szCs w:val="24"/>
          </w:rPr>
          <w:t>are equally bad as the smokers</w:t>
        </w:r>
      </w:ins>
      <w:ins w:id="35" w:author="owner" w:date="2012-05-18T10:03:00Z">
        <w:r w:rsidR="008846C4">
          <w:rPr>
            <w:rFonts w:ascii="Times New Roman" w:hAnsi="Times New Roman" w:cs="Times New Roman"/>
            <w:sz w:val="24"/>
            <w:szCs w:val="24"/>
          </w:rPr>
          <w:t>.</w:t>
        </w:r>
      </w:ins>
      <w:r w:rsidR="00D0068F" w:rsidRPr="00A661B0">
        <w:rPr>
          <w:rFonts w:ascii="Times New Roman" w:hAnsi="Times New Roman" w:cs="Times New Roman"/>
          <w:sz w:val="24"/>
          <w:szCs w:val="24"/>
        </w:rPr>
        <w:t xml:space="preserve"> </w:t>
      </w:r>
      <w:r w:rsidR="00F25232">
        <w:rPr>
          <w:rFonts w:ascii="Times New Roman" w:hAnsi="Times New Roman" w:cs="Times New Roman"/>
          <w:sz w:val="24"/>
          <w:szCs w:val="24"/>
        </w:rPr>
        <w:t xml:space="preserve"> </w:t>
      </w:r>
      <w:del w:id="36" w:author="owner" w:date="2012-05-18T10:03:00Z">
        <w:r w:rsidR="00D0068F" w:rsidRPr="00A661B0" w:rsidDel="008846C4">
          <w:rPr>
            <w:rFonts w:ascii="Times New Roman" w:hAnsi="Times New Roman" w:cs="Times New Roman"/>
            <w:sz w:val="24"/>
            <w:szCs w:val="24"/>
          </w:rPr>
          <w:delText xml:space="preserve">who </w:delText>
        </w:r>
        <w:r w:rsidR="00F25232" w:rsidDel="008846C4">
          <w:rPr>
            <w:rFonts w:ascii="Times New Roman" w:hAnsi="Times New Roman" w:cs="Times New Roman"/>
            <w:sz w:val="24"/>
            <w:szCs w:val="24"/>
          </w:rPr>
          <w:delText xml:space="preserve"> </w:delText>
        </w:r>
        <w:r w:rsidR="00D0068F" w:rsidRPr="00A661B0" w:rsidDel="008846C4">
          <w:rPr>
            <w:rFonts w:ascii="Times New Roman" w:hAnsi="Times New Roman" w:cs="Times New Roman"/>
            <w:sz w:val="24"/>
            <w:szCs w:val="24"/>
          </w:rPr>
          <w:delText xml:space="preserve">also </w:delText>
        </w:r>
        <w:r w:rsidR="00F25232" w:rsidDel="008846C4">
          <w:rPr>
            <w:rFonts w:ascii="Times New Roman" w:hAnsi="Times New Roman" w:cs="Times New Roman"/>
            <w:sz w:val="24"/>
            <w:szCs w:val="24"/>
          </w:rPr>
          <w:delText xml:space="preserve"> </w:delText>
        </w:r>
        <w:r w:rsidR="00D0068F" w:rsidRPr="00A661B0" w:rsidDel="008846C4">
          <w:rPr>
            <w:rFonts w:ascii="Times New Roman" w:hAnsi="Times New Roman" w:cs="Times New Roman"/>
            <w:sz w:val="24"/>
            <w:szCs w:val="24"/>
          </w:rPr>
          <w:delText xml:space="preserve">face </w:delText>
        </w:r>
        <w:r w:rsidR="00F25232" w:rsidDel="008846C4">
          <w:rPr>
            <w:rFonts w:ascii="Times New Roman" w:hAnsi="Times New Roman" w:cs="Times New Roman"/>
            <w:sz w:val="24"/>
            <w:szCs w:val="24"/>
          </w:rPr>
          <w:delText xml:space="preserve"> </w:delText>
        </w:r>
        <w:r w:rsidR="00D0068F" w:rsidRPr="00A661B0" w:rsidDel="008846C4">
          <w:rPr>
            <w:rFonts w:ascii="Times New Roman" w:hAnsi="Times New Roman" w:cs="Times New Roman"/>
            <w:sz w:val="24"/>
            <w:szCs w:val="24"/>
          </w:rPr>
          <w:delText xml:space="preserve">the </w:delText>
        </w:r>
        <w:r w:rsidR="00F25232" w:rsidDel="008846C4">
          <w:rPr>
            <w:rFonts w:ascii="Times New Roman" w:hAnsi="Times New Roman" w:cs="Times New Roman"/>
            <w:sz w:val="24"/>
            <w:szCs w:val="24"/>
          </w:rPr>
          <w:delText xml:space="preserve"> </w:delText>
        </w:r>
        <w:r w:rsidR="00D0068F" w:rsidRPr="00A661B0" w:rsidDel="008846C4">
          <w:rPr>
            <w:rFonts w:ascii="Times New Roman" w:hAnsi="Times New Roman" w:cs="Times New Roman"/>
            <w:sz w:val="24"/>
            <w:szCs w:val="24"/>
          </w:rPr>
          <w:delText xml:space="preserve">same </w:delText>
        </w:r>
        <w:r w:rsidR="00F25232" w:rsidDel="008846C4">
          <w:rPr>
            <w:rFonts w:ascii="Times New Roman" w:hAnsi="Times New Roman" w:cs="Times New Roman"/>
            <w:sz w:val="24"/>
            <w:szCs w:val="24"/>
          </w:rPr>
          <w:delText xml:space="preserve"> </w:delText>
        </w:r>
        <w:r w:rsidR="00D0068F" w:rsidRPr="00A661B0" w:rsidDel="008846C4">
          <w:rPr>
            <w:rFonts w:ascii="Times New Roman" w:hAnsi="Times New Roman" w:cs="Times New Roman"/>
            <w:sz w:val="24"/>
            <w:szCs w:val="24"/>
          </w:rPr>
          <w:delText xml:space="preserve">health </w:delText>
        </w:r>
        <w:r w:rsidR="00F25232" w:rsidDel="008846C4">
          <w:rPr>
            <w:rFonts w:ascii="Times New Roman" w:hAnsi="Times New Roman" w:cs="Times New Roman"/>
            <w:sz w:val="24"/>
            <w:szCs w:val="24"/>
          </w:rPr>
          <w:delText xml:space="preserve"> </w:delText>
        </w:r>
        <w:r w:rsidR="00D0068F" w:rsidRPr="00A661B0" w:rsidDel="008846C4">
          <w:rPr>
            <w:rFonts w:ascii="Times New Roman" w:hAnsi="Times New Roman" w:cs="Times New Roman"/>
            <w:sz w:val="24"/>
            <w:szCs w:val="24"/>
          </w:rPr>
          <w:delText xml:space="preserve">risk </w:delText>
        </w:r>
        <w:r w:rsidR="00F25232" w:rsidDel="008846C4">
          <w:rPr>
            <w:rFonts w:ascii="Times New Roman" w:hAnsi="Times New Roman" w:cs="Times New Roman"/>
            <w:sz w:val="24"/>
            <w:szCs w:val="24"/>
          </w:rPr>
          <w:delText xml:space="preserve"> </w:delText>
        </w:r>
        <w:r w:rsidR="00D0068F" w:rsidRPr="00A661B0" w:rsidDel="008846C4">
          <w:rPr>
            <w:rFonts w:ascii="Times New Roman" w:hAnsi="Times New Roman" w:cs="Times New Roman"/>
            <w:sz w:val="24"/>
            <w:szCs w:val="24"/>
          </w:rPr>
          <w:delText xml:space="preserve">as </w:delText>
        </w:r>
        <w:r w:rsidR="00F25232" w:rsidDel="008846C4">
          <w:rPr>
            <w:rFonts w:ascii="Times New Roman" w:hAnsi="Times New Roman" w:cs="Times New Roman"/>
            <w:sz w:val="24"/>
            <w:szCs w:val="24"/>
          </w:rPr>
          <w:delText xml:space="preserve"> </w:delText>
        </w:r>
        <w:r w:rsidR="00D0068F" w:rsidRPr="00A661B0" w:rsidDel="008846C4">
          <w:rPr>
            <w:rFonts w:ascii="Times New Roman" w:hAnsi="Times New Roman" w:cs="Times New Roman"/>
            <w:sz w:val="24"/>
            <w:szCs w:val="24"/>
          </w:rPr>
          <w:delText xml:space="preserve">smokers </w:delText>
        </w:r>
        <w:r w:rsidR="00F25232" w:rsidDel="008846C4">
          <w:rPr>
            <w:rFonts w:ascii="Times New Roman" w:hAnsi="Times New Roman" w:cs="Times New Roman"/>
            <w:sz w:val="24"/>
            <w:szCs w:val="24"/>
          </w:rPr>
          <w:delText xml:space="preserve"> </w:delText>
        </w:r>
        <w:r w:rsidR="00D0068F" w:rsidRPr="00A661B0" w:rsidDel="008846C4">
          <w:rPr>
            <w:rFonts w:ascii="Times New Roman" w:hAnsi="Times New Roman" w:cs="Times New Roman"/>
            <w:sz w:val="24"/>
            <w:szCs w:val="24"/>
          </w:rPr>
          <w:delText>themselves.</w:delText>
        </w:r>
      </w:del>
    </w:p>
    <w:p w:rsidR="005D20E7" w:rsidRPr="00A661B0" w:rsidRDefault="005D20E7" w:rsidP="002124E8">
      <w:pPr>
        <w:spacing w:after="0"/>
        <w:rPr>
          <w:rFonts w:ascii="Times New Roman" w:hAnsi="Times New Roman" w:cs="Times New Roman"/>
          <w:sz w:val="24"/>
          <w:szCs w:val="24"/>
        </w:rPr>
      </w:pPr>
    </w:p>
    <w:p w:rsidR="00796B55" w:rsidRPr="00A661B0" w:rsidRDefault="00796B55" w:rsidP="002124E8">
      <w:pPr>
        <w:spacing w:after="0"/>
        <w:rPr>
          <w:rFonts w:ascii="Times New Roman" w:hAnsi="Times New Roman" w:cs="Times New Roman"/>
          <w:sz w:val="24"/>
          <w:szCs w:val="24"/>
        </w:rPr>
      </w:pPr>
    </w:p>
    <w:p w:rsidR="00796B55" w:rsidRPr="00A661B0" w:rsidRDefault="00796B55" w:rsidP="002124E8">
      <w:pPr>
        <w:spacing w:after="0"/>
        <w:rPr>
          <w:rFonts w:ascii="Times New Roman" w:hAnsi="Times New Roman" w:cs="Times New Roman"/>
          <w:sz w:val="24"/>
          <w:szCs w:val="24"/>
        </w:rPr>
      </w:pPr>
      <w:r w:rsidRPr="00A661B0">
        <w:rPr>
          <w:rFonts w:ascii="Times New Roman" w:hAnsi="Times New Roman" w:cs="Times New Roman"/>
          <w:b/>
          <w:sz w:val="24"/>
          <w:szCs w:val="24"/>
        </w:rPr>
        <w:t>5.3 Limitations of the study</w:t>
      </w:r>
    </w:p>
    <w:p w:rsidR="005D20E7" w:rsidRPr="00A661B0" w:rsidRDefault="005D20E7" w:rsidP="002124E8">
      <w:pPr>
        <w:spacing w:after="0"/>
        <w:rPr>
          <w:rFonts w:ascii="Times New Roman" w:hAnsi="Times New Roman" w:cs="Times New Roman"/>
          <w:sz w:val="24"/>
          <w:szCs w:val="24"/>
        </w:rPr>
      </w:pPr>
    </w:p>
    <w:p w:rsidR="005D20E7" w:rsidRPr="00A661B0" w:rsidRDefault="005D20E7" w:rsidP="005D20E7">
      <w:pPr>
        <w:tabs>
          <w:tab w:val="left" w:pos="720"/>
        </w:tabs>
        <w:spacing w:after="0" w:line="480" w:lineRule="auto"/>
        <w:jc w:val="both"/>
        <w:rPr>
          <w:rStyle w:val="apple-style-span"/>
          <w:rFonts w:ascii="Times New Roman" w:hAnsi="Times New Roman"/>
          <w:sz w:val="24"/>
          <w:szCs w:val="24"/>
        </w:rPr>
      </w:pPr>
      <w:r w:rsidRPr="00A661B0">
        <w:rPr>
          <w:rFonts w:ascii="Times New Roman" w:hAnsi="Times New Roman"/>
          <w:sz w:val="24"/>
          <w:szCs w:val="24"/>
        </w:rPr>
        <w:t>This section discusses the limitation of this study. F</w:t>
      </w:r>
      <w:r w:rsidRPr="00A661B0">
        <w:rPr>
          <w:rStyle w:val="apple-style-span"/>
          <w:rFonts w:ascii="Times New Roman" w:hAnsi="Times New Roman"/>
          <w:color w:val="000000"/>
          <w:sz w:val="24"/>
          <w:szCs w:val="24"/>
        </w:rPr>
        <w:t>ollowing are the limitations of our study:</w:t>
      </w:r>
    </w:p>
    <w:p w:rsidR="005D20E7" w:rsidRPr="00A661B0" w:rsidRDefault="005D20E7" w:rsidP="005D20E7">
      <w:pPr>
        <w:tabs>
          <w:tab w:val="left" w:pos="720"/>
        </w:tabs>
        <w:spacing w:after="0" w:line="480" w:lineRule="auto"/>
        <w:jc w:val="both"/>
        <w:rPr>
          <w:rStyle w:val="apple-style-span"/>
          <w:rFonts w:ascii="Times New Roman" w:hAnsi="Times New Roman"/>
          <w:sz w:val="24"/>
          <w:szCs w:val="24"/>
        </w:rPr>
      </w:pPr>
      <w:r w:rsidRPr="00A661B0">
        <w:rPr>
          <w:rStyle w:val="apple-style-span"/>
          <w:rFonts w:ascii="Times New Roman" w:hAnsi="Times New Roman"/>
          <w:sz w:val="24"/>
          <w:szCs w:val="24"/>
        </w:rPr>
        <w:t>1. Not enough time for us to discuss about our study report.</w:t>
      </w:r>
    </w:p>
    <w:p w:rsidR="005D20E7" w:rsidRPr="00A661B0" w:rsidRDefault="005D20E7" w:rsidP="005D20E7">
      <w:pPr>
        <w:tabs>
          <w:tab w:val="left" w:pos="720"/>
        </w:tabs>
        <w:spacing w:after="0" w:line="480" w:lineRule="auto"/>
        <w:jc w:val="both"/>
        <w:rPr>
          <w:rStyle w:val="apple-style-span"/>
          <w:rFonts w:ascii="Times New Roman" w:hAnsi="Times New Roman"/>
          <w:sz w:val="24"/>
          <w:szCs w:val="24"/>
        </w:rPr>
      </w:pPr>
      <w:r w:rsidRPr="00A661B0">
        <w:rPr>
          <w:rStyle w:val="apple-style-span"/>
          <w:rFonts w:ascii="Times New Roman" w:hAnsi="Times New Roman"/>
          <w:sz w:val="24"/>
          <w:szCs w:val="24"/>
        </w:rPr>
        <w:t>2. Some of the respondents answered the survey with inappropriate answers</w:t>
      </w:r>
      <w:ins w:id="37" w:author="owner" w:date="2012-05-18T10:03:00Z">
        <w:r w:rsidR="008846C4">
          <w:rPr>
            <w:rStyle w:val="apple-style-span"/>
            <w:rFonts w:ascii="Times New Roman" w:hAnsi="Times New Roman"/>
            <w:sz w:val="24"/>
            <w:szCs w:val="24"/>
          </w:rPr>
          <w:t xml:space="preserve"> for example</w:t>
        </w:r>
      </w:ins>
      <w:ins w:id="38" w:author="owner" w:date="2012-05-18T10:04:00Z">
        <w:r w:rsidR="008846C4">
          <w:rPr>
            <w:rStyle w:val="apple-style-span"/>
            <w:rFonts w:ascii="Times New Roman" w:hAnsi="Times New Roman"/>
            <w:sz w:val="24"/>
            <w:szCs w:val="24"/>
          </w:rPr>
          <w:t>…</w:t>
        </w:r>
      </w:ins>
      <w:r w:rsidRPr="00A661B0">
        <w:rPr>
          <w:rStyle w:val="apple-style-span"/>
          <w:rFonts w:ascii="Times New Roman" w:hAnsi="Times New Roman"/>
          <w:sz w:val="24"/>
          <w:szCs w:val="24"/>
        </w:rPr>
        <w:t>.</w:t>
      </w:r>
    </w:p>
    <w:p w:rsidR="005D20E7" w:rsidRPr="00A661B0" w:rsidRDefault="005D20E7" w:rsidP="005D20E7">
      <w:pPr>
        <w:tabs>
          <w:tab w:val="left" w:pos="720"/>
        </w:tabs>
        <w:spacing w:after="0" w:line="480" w:lineRule="auto"/>
        <w:jc w:val="both"/>
        <w:rPr>
          <w:rStyle w:val="apple-style-span"/>
          <w:rFonts w:ascii="Times New Roman" w:hAnsi="Times New Roman"/>
          <w:sz w:val="24"/>
          <w:szCs w:val="24"/>
        </w:rPr>
      </w:pPr>
      <w:r w:rsidRPr="00A661B0">
        <w:rPr>
          <w:rStyle w:val="apple-style-span"/>
          <w:rFonts w:ascii="Times New Roman" w:hAnsi="Times New Roman"/>
          <w:sz w:val="24"/>
          <w:szCs w:val="24"/>
        </w:rPr>
        <w:t xml:space="preserve">3. </w:t>
      </w:r>
      <w:commentRangeStart w:id="39"/>
      <w:r w:rsidRPr="00A661B0">
        <w:rPr>
          <w:rStyle w:val="apple-style-span"/>
          <w:rFonts w:ascii="Times New Roman" w:hAnsi="Times New Roman"/>
          <w:sz w:val="24"/>
          <w:szCs w:val="24"/>
        </w:rPr>
        <w:t>Not</w:t>
      </w:r>
      <w:commentRangeEnd w:id="39"/>
      <w:r w:rsidR="008846C4">
        <w:rPr>
          <w:rStyle w:val="CommentReference"/>
        </w:rPr>
        <w:commentReference w:id="39"/>
      </w:r>
      <w:r w:rsidRPr="00A661B0">
        <w:rPr>
          <w:rStyle w:val="apple-style-span"/>
          <w:rFonts w:ascii="Times New Roman" w:hAnsi="Times New Roman"/>
          <w:sz w:val="24"/>
          <w:szCs w:val="24"/>
        </w:rPr>
        <w:t xml:space="preserve"> many articles about the study of smoking among students especially Malaysian students.</w:t>
      </w:r>
    </w:p>
    <w:p w:rsidR="005D20E7" w:rsidRPr="00A661B0" w:rsidRDefault="005D20E7" w:rsidP="005D20E7">
      <w:pPr>
        <w:tabs>
          <w:tab w:val="left" w:pos="720"/>
        </w:tabs>
        <w:spacing w:after="0" w:line="480" w:lineRule="auto"/>
        <w:jc w:val="both"/>
        <w:rPr>
          <w:rStyle w:val="apple-style-span"/>
          <w:rFonts w:ascii="Times New Roman" w:hAnsi="Times New Roman"/>
          <w:sz w:val="24"/>
          <w:szCs w:val="24"/>
        </w:rPr>
      </w:pPr>
      <w:r w:rsidRPr="00A661B0">
        <w:rPr>
          <w:rStyle w:val="apple-style-span"/>
          <w:rFonts w:ascii="Times New Roman" w:hAnsi="Times New Roman"/>
          <w:sz w:val="24"/>
          <w:szCs w:val="24"/>
        </w:rPr>
        <w:t xml:space="preserve">4. </w:t>
      </w:r>
      <w:r w:rsidR="00AF708F">
        <w:rPr>
          <w:rStyle w:val="apple-style-span"/>
          <w:rFonts w:ascii="Times New Roman" w:hAnsi="Times New Roman"/>
          <w:sz w:val="24"/>
          <w:szCs w:val="24"/>
        </w:rPr>
        <w:t xml:space="preserve">Our survey has too </w:t>
      </w:r>
      <w:proofErr w:type="gramStart"/>
      <w:r w:rsidR="00AF708F">
        <w:rPr>
          <w:rStyle w:val="apple-style-span"/>
          <w:rFonts w:ascii="Times New Roman" w:hAnsi="Times New Roman"/>
          <w:sz w:val="24"/>
          <w:szCs w:val="24"/>
        </w:rPr>
        <w:t>much</w:t>
      </w:r>
      <w:proofErr w:type="gramEnd"/>
      <w:r w:rsidR="00AF708F">
        <w:rPr>
          <w:rStyle w:val="apple-style-span"/>
          <w:rFonts w:ascii="Times New Roman" w:hAnsi="Times New Roman"/>
          <w:sz w:val="24"/>
          <w:szCs w:val="24"/>
        </w:rPr>
        <w:t xml:space="preserve"> open-</w:t>
      </w:r>
      <w:r w:rsidR="009E4B3B" w:rsidRPr="00A661B0">
        <w:rPr>
          <w:rStyle w:val="apple-style-span"/>
          <w:rFonts w:ascii="Times New Roman" w:hAnsi="Times New Roman"/>
          <w:sz w:val="24"/>
          <w:szCs w:val="24"/>
        </w:rPr>
        <w:t>ended questions, which makes it hard for us for coding.</w:t>
      </w:r>
    </w:p>
    <w:p w:rsidR="005D1F94" w:rsidRPr="00A661B0" w:rsidRDefault="005D1F94" w:rsidP="005D20E7">
      <w:pPr>
        <w:tabs>
          <w:tab w:val="left" w:pos="720"/>
        </w:tabs>
        <w:spacing w:after="0" w:line="480" w:lineRule="auto"/>
        <w:jc w:val="both"/>
        <w:rPr>
          <w:rStyle w:val="apple-style-span"/>
          <w:rFonts w:ascii="Times New Roman" w:hAnsi="Times New Roman"/>
          <w:sz w:val="24"/>
          <w:szCs w:val="24"/>
        </w:rPr>
      </w:pPr>
    </w:p>
    <w:p w:rsidR="00297A3C" w:rsidRPr="00A661B0" w:rsidRDefault="00297A3C" w:rsidP="005D20E7">
      <w:pPr>
        <w:tabs>
          <w:tab w:val="left" w:pos="720"/>
        </w:tabs>
        <w:spacing w:after="0" w:line="480" w:lineRule="auto"/>
        <w:jc w:val="both"/>
        <w:rPr>
          <w:rStyle w:val="apple-style-span"/>
          <w:rFonts w:ascii="Times New Roman" w:hAnsi="Times New Roman"/>
          <w:b/>
          <w:sz w:val="24"/>
          <w:szCs w:val="24"/>
        </w:rPr>
      </w:pPr>
    </w:p>
    <w:p w:rsidR="00297A3C" w:rsidRPr="00A661B0" w:rsidRDefault="00297A3C" w:rsidP="005D20E7">
      <w:pPr>
        <w:tabs>
          <w:tab w:val="left" w:pos="720"/>
        </w:tabs>
        <w:spacing w:after="0" w:line="480" w:lineRule="auto"/>
        <w:jc w:val="both"/>
        <w:rPr>
          <w:rStyle w:val="apple-style-span"/>
          <w:rFonts w:ascii="Times New Roman" w:hAnsi="Times New Roman"/>
          <w:b/>
          <w:sz w:val="24"/>
          <w:szCs w:val="24"/>
        </w:rPr>
      </w:pPr>
    </w:p>
    <w:p w:rsidR="00297A3C" w:rsidRPr="00A661B0" w:rsidRDefault="00297A3C" w:rsidP="005D20E7">
      <w:pPr>
        <w:tabs>
          <w:tab w:val="left" w:pos="720"/>
        </w:tabs>
        <w:spacing w:after="0" w:line="480" w:lineRule="auto"/>
        <w:jc w:val="both"/>
        <w:rPr>
          <w:rStyle w:val="apple-style-span"/>
          <w:rFonts w:ascii="Times New Roman" w:hAnsi="Times New Roman"/>
          <w:b/>
          <w:sz w:val="24"/>
          <w:szCs w:val="24"/>
        </w:rPr>
      </w:pPr>
    </w:p>
    <w:p w:rsidR="006136B9" w:rsidRPr="00A661B0" w:rsidRDefault="005D1F94" w:rsidP="005D20E7">
      <w:pPr>
        <w:tabs>
          <w:tab w:val="left" w:pos="720"/>
        </w:tabs>
        <w:spacing w:after="0" w:line="480" w:lineRule="auto"/>
        <w:jc w:val="both"/>
        <w:rPr>
          <w:rStyle w:val="apple-style-span"/>
          <w:rFonts w:ascii="Times New Roman" w:hAnsi="Times New Roman"/>
          <w:sz w:val="24"/>
          <w:szCs w:val="24"/>
        </w:rPr>
      </w:pPr>
      <w:r w:rsidRPr="00A661B0">
        <w:rPr>
          <w:rStyle w:val="apple-style-span"/>
          <w:rFonts w:ascii="Times New Roman" w:hAnsi="Times New Roman"/>
          <w:b/>
          <w:sz w:val="24"/>
          <w:szCs w:val="24"/>
        </w:rPr>
        <w:t>5.4 Suggestion for further study</w:t>
      </w:r>
    </w:p>
    <w:p w:rsidR="00297A3C" w:rsidRPr="00A661B0" w:rsidRDefault="00297A3C" w:rsidP="006136B9">
      <w:pPr>
        <w:tabs>
          <w:tab w:val="left" w:pos="720"/>
        </w:tabs>
        <w:spacing w:after="0" w:line="480" w:lineRule="auto"/>
        <w:jc w:val="both"/>
        <w:rPr>
          <w:rStyle w:val="apple-style-span"/>
          <w:rFonts w:ascii="Times New Roman" w:hAnsi="Times New Roman"/>
          <w:sz w:val="24"/>
          <w:szCs w:val="24"/>
        </w:rPr>
      </w:pPr>
    </w:p>
    <w:p w:rsidR="005D1F94" w:rsidRPr="00A661B0" w:rsidRDefault="00297A3C" w:rsidP="006136B9">
      <w:pPr>
        <w:tabs>
          <w:tab w:val="left" w:pos="720"/>
        </w:tabs>
        <w:spacing w:after="0" w:line="480" w:lineRule="auto"/>
        <w:jc w:val="both"/>
        <w:rPr>
          <w:rFonts w:ascii="Times New Roman" w:hAnsi="Times New Roman"/>
          <w:sz w:val="24"/>
          <w:szCs w:val="24"/>
        </w:rPr>
      </w:pPr>
      <w:r w:rsidRPr="00A661B0">
        <w:rPr>
          <w:rFonts w:ascii="Times New Roman" w:hAnsi="Times New Roman"/>
          <w:sz w:val="24"/>
          <w:szCs w:val="24"/>
        </w:rPr>
        <w:t>1. Try to broaden the study by including female respondents as well.</w:t>
      </w:r>
    </w:p>
    <w:p w:rsidR="00297A3C" w:rsidRPr="00A661B0" w:rsidRDefault="00297A3C" w:rsidP="006136B9">
      <w:pPr>
        <w:tabs>
          <w:tab w:val="left" w:pos="720"/>
        </w:tabs>
        <w:spacing w:after="0" w:line="480" w:lineRule="auto"/>
        <w:jc w:val="both"/>
        <w:rPr>
          <w:rFonts w:ascii="Times New Roman" w:hAnsi="Times New Roman"/>
          <w:sz w:val="24"/>
          <w:szCs w:val="24"/>
        </w:rPr>
      </w:pPr>
      <w:r w:rsidRPr="00A661B0">
        <w:rPr>
          <w:rFonts w:ascii="Times New Roman" w:hAnsi="Times New Roman"/>
          <w:sz w:val="24"/>
          <w:szCs w:val="24"/>
        </w:rPr>
        <w:t xml:space="preserve">2. </w:t>
      </w:r>
      <w:r w:rsidR="005801AA" w:rsidRPr="00A661B0">
        <w:rPr>
          <w:rFonts w:ascii="Times New Roman" w:hAnsi="Times New Roman"/>
          <w:sz w:val="24"/>
          <w:szCs w:val="24"/>
        </w:rPr>
        <w:t>Improve time management between group members, better use of Gantt chart.</w:t>
      </w:r>
    </w:p>
    <w:p w:rsidR="00D2636A" w:rsidRPr="00A661B0" w:rsidRDefault="005801AA" w:rsidP="006136B9">
      <w:pPr>
        <w:tabs>
          <w:tab w:val="left" w:pos="720"/>
        </w:tabs>
        <w:spacing w:after="0" w:line="480" w:lineRule="auto"/>
        <w:jc w:val="both"/>
        <w:rPr>
          <w:rFonts w:ascii="Times New Roman" w:hAnsi="Times New Roman"/>
          <w:sz w:val="24"/>
          <w:szCs w:val="24"/>
        </w:rPr>
      </w:pPr>
      <w:r w:rsidRPr="00A661B0">
        <w:rPr>
          <w:rFonts w:ascii="Times New Roman" w:hAnsi="Times New Roman"/>
          <w:sz w:val="24"/>
          <w:szCs w:val="24"/>
        </w:rPr>
        <w:t xml:space="preserve">3. </w:t>
      </w:r>
      <w:r w:rsidR="00AF708F">
        <w:rPr>
          <w:rFonts w:ascii="Times New Roman" w:hAnsi="Times New Roman"/>
          <w:sz w:val="24"/>
          <w:szCs w:val="24"/>
        </w:rPr>
        <w:t>Use more close-ended questions instead of open-</w:t>
      </w:r>
      <w:r w:rsidR="00D2636A" w:rsidRPr="00A661B0">
        <w:rPr>
          <w:rFonts w:ascii="Times New Roman" w:hAnsi="Times New Roman"/>
          <w:sz w:val="24"/>
          <w:szCs w:val="24"/>
        </w:rPr>
        <w:t>ended to avoid inappropriate answers.</w:t>
      </w:r>
    </w:p>
    <w:p w:rsidR="00D2636A" w:rsidRPr="00A661B0" w:rsidRDefault="00D2636A" w:rsidP="006136B9">
      <w:pPr>
        <w:tabs>
          <w:tab w:val="left" w:pos="720"/>
        </w:tabs>
        <w:spacing w:after="0" w:line="480" w:lineRule="auto"/>
        <w:jc w:val="both"/>
        <w:rPr>
          <w:rFonts w:ascii="Times New Roman" w:hAnsi="Times New Roman"/>
          <w:sz w:val="24"/>
          <w:szCs w:val="24"/>
        </w:rPr>
      </w:pPr>
      <w:r w:rsidRPr="00A661B0">
        <w:rPr>
          <w:rFonts w:ascii="Times New Roman" w:hAnsi="Times New Roman"/>
          <w:sz w:val="24"/>
          <w:szCs w:val="24"/>
        </w:rPr>
        <w:t xml:space="preserve">4. </w:t>
      </w:r>
      <w:r w:rsidR="00144D95" w:rsidRPr="00A661B0">
        <w:rPr>
          <w:rFonts w:ascii="Times New Roman" w:hAnsi="Times New Roman"/>
          <w:sz w:val="24"/>
          <w:szCs w:val="24"/>
        </w:rPr>
        <w:t>Find better and more relevant articles to help with the studies, choosing title of study that</w:t>
      </w:r>
    </w:p>
    <w:p w:rsidR="00A661B0" w:rsidRPr="00A661B0" w:rsidRDefault="00144D95" w:rsidP="006136B9">
      <w:pPr>
        <w:tabs>
          <w:tab w:val="left" w:pos="720"/>
        </w:tabs>
        <w:spacing w:after="0" w:line="480" w:lineRule="auto"/>
        <w:jc w:val="both"/>
        <w:rPr>
          <w:rFonts w:ascii="Times New Roman" w:hAnsi="Times New Roman"/>
          <w:sz w:val="24"/>
          <w:szCs w:val="24"/>
        </w:rPr>
      </w:pPr>
      <w:r w:rsidRPr="00A661B0">
        <w:rPr>
          <w:rFonts w:ascii="Times New Roman" w:hAnsi="Times New Roman"/>
          <w:sz w:val="24"/>
          <w:szCs w:val="24"/>
        </w:rPr>
        <w:t xml:space="preserve">    </w:t>
      </w:r>
      <w:proofErr w:type="gramStart"/>
      <w:r w:rsidRPr="00A661B0">
        <w:rPr>
          <w:rFonts w:ascii="Times New Roman" w:hAnsi="Times New Roman"/>
          <w:sz w:val="24"/>
          <w:szCs w:val="24"/>
        </w:rPr>
        <w:t>has</w:t>
      </w:r>
      <w:proofErr w:type="gramEnd"/>
      <w:r w:rsidRPr="00A661B0">
        <w:rPr>
          <w:rFonts w:ascii="Times New Roman" w:hAnsi="Times New Roman"/>
          <w:sz w:val="24"/>
          <w:szCs w:val="24"/>
        </w:rPr>
        <w:t xml:space="preserve"> many articles related to it.</w:t>
      </w:r>
    </w:p>
    <w:p w:rsidR="00A661B0" w:rsidRPr="00A661B0" w:rsidRDefault="00A661B0" w:rsidP="006136B9">
      <w:pPr>
        <w:tabs>
          <w:tab w:val="left" w:pos="720"/>
        </w:tabs>
        <w:spacing w:after="0" w:line="480" w:lineRule="auto"/>
        <w:jc w:val="both"/>
        <w:rPr>
          <w:rFonts w:ascii="Times New Roman" w:hAnsi="Times New Roman"/>
          <w:sz w:val="24"/>
          <w:szCs w:val="24"/>
        </w:rPr>
      </w:pPr>
    </w:p>
    <w:p w:rsidR="00B1275A" w:rsidRDefault="00A661B0" w:rsidP="006136B9">
      <w:pPr>
        <w:tabs>
          <w:tab w:val="left" w:pos="720"/>
        </w:tabs>
        <w:spacing w:after="0" w:line="480" w:lineRule="auto"/>
        <w:jc w:val="both"/>
        <w:rPr>
          <w:rFonts w:ascii="Times New Roman" w:hAnsi="Times New Roman"/>
          <w:b/>
          <w:sz w:val="24"/>
          <w:szCs w:val="24"/>
        </w:rPr>
      </w:pPr>
      <w:r w:rsidRPr="00A661B0">
        <w:rPr>
          <w:rFonts w:ascii="Times New Roman" w:hAnsi="Times New Roman"/>
          <w:b/>
          <w:sz w:val="24"/>
          <w:szCs w:val="24"/>
        </w:rPr>
        <w:t>5.5 Concluding remarks</w:t>
      </w:r>
    </w:p>
    <w:p w:rsidR="00281FD7" w:rsidRDefault="00281FD7" w:rsidP="006136B9">
      <w:pPr>
        <w:tabs>
          <w:tab w:val="left" w:pos="720"/>
        </w:tabs>
        <w:spacing w:after="0" w:line="480" w:lineRule="auto"/>
        <w:jc w:val="both"/>
        <w:rPr>
          <w:rFonts w:ascii="Times New Roman" w:hAnsi="Times New Roman"/>
          <w:sz w:val="24"/>
          <w:szCs w:val="24"/>
        </w:rPr>
      </w:pPr>
    </w:p>
    <w:p w:rsidR="00B1275A" w:rsidRDefault="00B1275A" w:rsidP="006136B9">
      <w:pPr>
        <w:tabs>
          <w:tab w:val="left" w:pos="720"/>
        </w:tabs>
        <w:spacing w:after="0" w:line="480" w:lineRule="auto"/>
        <w:jc w:val="both"/>
        <w:rPr>
          <w:rFonts w:ascii="Times New Roman" w:hAnsi="Times New Roman"/>
          <w:sz w:val="24"/>
          <w:szCs w:val="24"/>
        </w:rPr>
      </w:pPr>
      <w:r>
        <w:rPr>
          <w:rFonts w:ascii="Times New Roman" w:hAnsi="Times New Roman"/>
          <w:sz w:val="24"/>
          <w:szCs w:val="24"/>
        </w:rPr>
        <w:t xml:space="preserve">    Our purpose doing this study is to find out the factors that resort UMP students to become smokers and factors that cause them to continue the habit. We gained information and data for our study by giving out questionnaires to 60 randomly picked UMP students and asked for their feedback. Based on what we have collected, it helped us to achieve our research objectives. In short, UMP students smoke because of stress and influence from close people (families or friends) and they continue the habit because lack of knowledge about bad effects of smoking to their health and lack of knowledge of better stress management.</w:t>
      </w:r>
    </w:p>
    <w:p w:rsidR="00281FD7" w:rsidRPr="00B1275A" w:rsidRDefault="00281FD7" w:rsidP="006136B9">
      <w:pPr>
        <w:tabs>
          <w:tab w:val="left" w:pos="720"/>
        </w:tabs>
        <w:spacing w:after="0" w:line="480" w:lineRule="auto"/>
        <w:jc w:val="both"/>
        <w:rPr>
          <w:rFonts w:ascii="Times New Roman" w:hAnsi="Times New Roman"/>
          <w:sz w:val="24"/>
          <w:szCs w:val="24"/>
        </w:rPr>
      </w:pPr>
      <w:r>
        <w:rPr>
          <w:rFonts w:ascii="Times New Roman" w:hAnsi="Times New Roman"/>
          <w:sz w:val="24"/>
          <w:szCs w:val="24"/>
        </w:rPr>
        <w:t xml:space="preserve">     </w:t>
      </w:r>
      <w:r w:rsidRPr="005414B8">
        <w:rPr>
          <w:rStyle w:val="apple-converted-space"/>
          <w:rFonts w:ascii="Times New Roman" w:hAnsi="Times New Roman"/>
          <w:color w:val="000000"/>
        </w:rPr>
        <w:t xml:space="preserve">            </w:t>
      </w:r>
      <w:r w:rsidRPr="005414B8">
        <w:rPr>
          <w:rStyle w:val="apple-style-span"/>
          <w:rFonts w:ascii="Times New Roman" w:hAnsi="Times New Roman"/>
          <w:color w:val="000000"/>
        </w:rPr>
        <w:t>Overall, the entire research question also had been answered for this research. Therefore, we achieved the two objectives. We also cooperate with each other in the group to conduct the study properly</w:t>
      </w:r>
      <w:r w:rsidR="007B4E5E">
        <w:rPr>
          <w:rStyle w:val="apple-style-span"/>
          <w:rFonts w:ascii="Times New Roman" w:hAnsi="Times New Roman"/>
          <w:color w:val="000000"/>
        </w:rPr>
        <w:t>. We are</w:t>
      </w:r>
      <w:r>
        <w:rPr>
          <w:rStyle w:val="apple-style-span"/>
          <w:rFonts w:ascii="Times New Roman" w:hAnsi="Times New Roman"/>
          <w:color w:val="000000"/>
        </w:rPr>
        <w:t xml:space="preserve"> satisfied with our findings, but know that future studies can do better than us and gain better information on the study.</w:t>
      </w:r>
    </w:p>
    <w:sectPr w:rsidR="00281FD7" w:rsidRPr="00B1275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owner" w:date="2012-05-18T09:57:00Z" w:initials="o">
    <w:p w:rsidR="008846C4" w:rsidRDefault="008846C4">
      <w:pPr>
        <w:pStyle w:val="CommentText"/>
      </w:pPr>
      <w:r>
        <w:rPr>
          <w:rStyle w:val="CommentReference"/>
        </w:rPr>
        <w:annotationRef/>
      </w:r>
      <w:r>
        <w:t>Please be sure of the formatting, e.g. line spacing, justified or not</w:t>
      </w:r>
    </w:p>
  </w:comment>
  <w:comment w:id="39" w:author="owner" w:date="2012-05-18T10:04:00Z" w:initials="o">
    <w:p w:rsidR="008846C4" w:rsidRDefault="008846C4">
      <w:pPr>
        <w:pStyle w:val="CommentText"/>
      </w:pPr>
      <w:r>
        <w:rPr>
          <w:rStyle w:val="CommentReference"/>
        </w:rPr>
        <w:annotationRef/>
      </w:r>
      <w:r>
        <w:t xml:space="preserve">I think this is not the case. </w:t>
      </w:r>
      <w:r>
        <w:t xml:space="preserve">There are heaps of articles on the net about </w:t>
      </w:r>
      <w:r>
        <w:t>smoking.</w:t>
      </w:r>
      <w:bookmarkStart w:id="40" w:name="_GoBack"/>
      <w:bookmarkEnd w:id="40"/>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4E8"/>
    <w:rsid w:val="0013216F"/>
    <w:rsid w:val="00144D95"/>
    <w:rsid w:val="002124E8"/>
    <w:rsid w:val="00281FD7"/>
    <w:rsid w:val="00297A3C"/>
    <w:rsid w:val="00514CC1"/>
    <w:rsid w:val="005408D4"/>
    <w:rsid w:val="005801AA"/>
    <w:rsid w:val="005C752F"/>
    <w:rsid w:val="005D1F94"/>
    <w:rsid w:val="005D20E7"/>
    <w:rsid w:val="0060460E"/>
    <w:rsid w:val="006136B9"/>
    <w:rsid w:val="006D0B11"/>
    <w:rsid w:val="00796B55"/>
    <w:rsid w:val="007B4E5E"/>
    <w:rsid w:val="008846C4"/>
    <w:rsid w:val="009E4B3B"/>
    <w:rsid w:val="00A661B0"/>
    <w:rsid w:val="00AF708F"/>
    <w:rsid w:val="00B1275A"/>
    <w:rsid w:val="00D0068F"/>
    <w:rsid w:val="00D2636A"/>
    <w:rsid w:val="00D26B52"/>
    <w:rsid w:val="00D670DD"/>
    <w:rsid w:val="00F252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5D20E7"/>
  </w:style>
  <w:style w:type="character" w:customStyle="1" w:styleId="apple-converted-space">
    <w:name w:val="apple-converted-space"/>
    <w:basedOn w:val="DefaultParagraphFont"/>
    <w:rsid w:val="00281FD7"/>
  </w:style>
  <w:style w:type="character" w:styleId="CommentReference">
    <w:name w:val="annotation reference"/>
    <w:basedOn w:val="DefaultParagraphFont"/>
    <w:uiPriority w:val="99"/>
    <w:semiHidden/>
    <w:unhideWhenUsed/>
    <w:rsid w:val="008846C4"/>
    <w:rPr>
      <w:sz w:val="16"/>
      <w:szCs w:val="16"/>
    </w:rPr>
  </w:style>
  <w:style w:type="paragraph" w:styleId="CommentText">
    <w:name w:val="annotation text"/>
    <w:basedOn w:val="Normal"/>
    <w:link w:val="CommentTextChar"/>
    <w:uiPriority w:val="99"/>
    <w:semiHidden/>
    <w:unhideWhenUsed/>
    <w:rsid w:val="008846C4"/>
    <w:pPr>
      <w:spacing w:line="240" w:lineRule="auto"/>
    </w:pPr>
    <w:rPr>
      <w:sz w:val="20"/>
      <w:szCs w:val="20"/>
    </w:rPr>
  </w:style>
  <w:style w:type="character" w:customStyle="1" w:styleId="CommentTextChar">
    <w:name w:val="Comment Text Char"/>
    <w:basedOn w:val="DefaultParagraphFont"/>
    <w:link w:val="CommentText"/>
    <w:uiPriority w:val="99"/>
    <w:semiHidden/>
    <w:rsid w:val="008846C4"/>
    <w:rPr>
      <w:sz w:val="20"/>
      <w:szCs w:val="20"/>
    </w:rPr>
  </w:style>
  <w:style w:type="paragraph" w:styleId="CommentSubject">
    <w:name w:val="annotation subject"/>
    <w:basedOn w:val="CommentText"/>
    <w:next w:val="CommentText"/>
    <w:link w:val="CommentSubjectChar"/>
    <w:uiPriority w:val="99"/>
    <w:semiHidden/>
    <w:unhideWhenUsed/>
    <w:rsid w:val="008846C4"/>
    <w:rPr>
      <w:b/>
      <w:bCs/>
    </w:rPr>
  </w:style>
  <w:style w:type="character" w:customStyle="1" w:styleId="CommentSubjectChar">
    <w:name w:val="Comment Subject Char"/>
    <w:basedOn w:val="CommentTextChar"/>
    <w:link w:val="CommentSubject"/>
    <w:uiPriority w:val="99"/>
    <w:semiHidden/>
    <w:rsid w:val="008846C4"/>
    <w:rPr>
      <w:b/>
      <w:bCs/>
      <w:sz w:val="20"/>
      <w:szCs w:val="20"/>
    </w:rPr>
  </w:style>
  <w:style w:type="paragraph" w:styleId="BalloonText">
    <w:name w:val="Balloon Text"/>
    <w:basedOn w:val="Normal"/>
    <w:link w:val="BalloonTextChar"/>
    <w:uiPriority w:val="99"/>
    <w:semiHidden/>
    <w:unhideWhenUsed/>
    <w:rsid w:val="008846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46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5D20E7"/>
  </w:style>
  <w:style w:type="character" w:customStyle="1" w:styleId="apple-converted-space">
    <w:name w:val="apple-converted-space"/>
    <w:basedOn w:val="DefaultParagraphFont"/>
    <w:rsid w:val="00281FD7"/>
  </w:style>
  <w:style w:type="character" w:styleId="CommentReference">
    <w:name w:val="annotation reference"/>
    <w:basedOn w:val="DefaultParagraphFont"/>
    <w:uiPriority w:val="99"/>
    <w:semiHidden/>
    <w:unhideWhenUsed/>
    <w:rsid w:val="008846C4"/>
    <w:rPr>
      <w:sz w:val="16"/>
      <w:szCs w:val="16"/>
    </w:rPr>
  </w:style>
  <w:style w:type="paragraph" w:styleId="CommentText">
    <w:name w:val="annotation text"/>
    <w:basedOn w:val="Normal"/>
    <w:link w:val="CommentTextChar"/>
    <w:uiPriority w:val="99"/>
    <w:semiHidden/>
    <w:unhideWhenUsed/>
    <w:rsid w:val="008846C4"/>
    <w:pPr>
      <w:spacing w:line="240" w:lineRule="auto"/>
    </w:pPr>
    <w:rPr>
      <w:sz w:val="20"/>
      <w:szCs w:val="20"/>
    </w:rPr>
  </w:style>
  <w:style w:type="character" w:customStyle="1" w:styleId="CommentTextChar">
    <w:name w:val="Comment Text Char"/>
    <w:basedOn w:val="DefaultParagraphFont"/>
    <w:link w:val="CommentText"/>
    <w:uiPriority w:val="99"/>
    <w:semiHidden/>
    <w:rsid w:val="008846C4"/>
    <w:rPr>
      <w:sz w:val="20"/>
      <w:szCs w:val="20"/>
    </w:rPr>
  </w:style>
  <w:style w:type="paragraph" w:styleId="CommentSubject">
    <w:name w:val="annotation subject"/>
    <w:basedOn w:val="CommentText"/>
    <w:next w:val="CommentText"/>
    <w:link w:val="CommentSubjectChar"/>
    <w:uiPriority w:val="99"/>
    <w:semiHidden/>
    <w:unhideWhenUsed/>
    <w:rsid w:val="008846C4"/>
    <w:rPr>
      <w:b/>
      <w:bCs/>
    </w:rPr>
  </w:style>
  <w:style w:type="character" w:customStyle="1" w:styleId="CommentSubjectChar">
    <w:name w:val="Comment Subject Char"/>
    <w:basedOn w:val="CommentTextChar"/>
    <w:link w:val="CommentSubject"/>
    <w:uiPriority w:val="99"/>
    <w:semiHidden/>
    <w:rsid w:val="008846C4"/>
    <w:rPr>
      <w:b/>
      <w:bCs/>
      <w:sz w:val="20"/>
      <w:szCs w:val="20"/>
    </w:rPr>
  </w:style>
  <w:style w:type="paragraph" w:styleId="BalloonText">
    <w:name w:val="Balloon Text"/>
    <w:basedOn w:val="Normal"/>
    <w:link w:val="BalloonTextChar"/>
    <w:uiPriority w:val="99"/>
    <w:semiHidden/>
    <w:unhideWhenUsed/>
    <w:rsid w:val="008846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46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34C00-AE86-456E-8469-C6D379E23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533</Words>
  <Characters>3040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nabil</dc:creator>
  <cp:lastModifiedBy>owner</cp:lastModifiedBy>
  <cp:revision>3</cp:revision>
  <dcterms:created xsi:type="dcterms:W3CDTF">2012-05-18T01:57:00Z</dcterms:created>
  <dcterms:modified xsi:type="dcterms:W3CDTF">2012-05-18T02:04:00Z</dcterms:modified>
</cp:coreProperties>
</file>