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omments.xml" ContentType="application/vnd.openxmlformats-officedocument.wordprocessingml.comment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2EA" w:rsidRDefault="00957DF9" w:rsidP="00C17F79">
      <w:pPr>
        <w:spacing w:after="0"/>
      </w:pPr>
      <w:r>
        <w:rPr>
          <w:noProof/>
        </w:rPr>
        <w:drawing>
          <wp:inline distT="0" distB="0" distL="0" distR="0" wp14:anchorId="2A6BB9B9" wp14:editId="5826CFCD">
            <wp:extent cx="4520242" cy="2941608"/>
            <wp:effectExtent l="0" t="0" r="13970" b="114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C17F79" w:rsidRDefault="00C17F79" w:rsidP="00C17F79">
      <w:pPr>
        <w:spacing w:after="0"/>
      </w:pPr>
    </w:p>
    <w:p w:rsidR="00C17F79" w:rsidRPr="00B647E3" w:rsidRDefault="00C17F79" w:rsidP="00C17F79">
      <w:pPr>
        <w:spacing w:after="0"/>
        <w:rPr>
          <w:rFonts w:ascii="Times New Roman" w:hAnsi="Times New Roman" w:cs="Times New Roman"/>
          <w:sz w:val="24"/>
          <w:szCs w:val="24"/>
        </w:rPr>
      </w:pPr>
      <w:r w:rsidRPr="00B647E3">
        <w:rPr>
          <w:rFonts w:ascii="Times New Roman" w:hAnsi="Times New Roman" w:cs="Times New Roman"/>
          <w:sz w:val="24"/>
          <w:szCs w:val="24"/>
        </w:rPr>
        <w:t xml:space="preserve">     The bar chart shows the knowledge of smokers about bad effects that are associated with smoking. They ar</w:t>
      </w:r>
      <w:r w:rsidR="008B3C80">
        <w:rPr>
          <w:rFonts w:ascii="Times New Roman" w:hAnsi="Times New Roman" w:cs="Times New Roman"/>
          <w:sz w:val="24"/>
          <w:szCs w:val="24"/>
        </w:rPr>
        <w:t>e categorized into two, which</w:t>
      </w:r>
      <w:r w:rsidRPr="00B647E3">
        <w:rPr>
          <w:rFonts w:ascii="Times New Roman" w:hAnsi="Times New Roman" w:cs="Times New Roman"/>
          <w:sz w:val="24"/>
          <w:szCs w:val="24"/>
        </w:rPr>
        <w:t xml:space="preserve"> knowing the effects of smoking or unaware of it.</w:t>
      </w:r>
    </w:p>
    <w:p w:rsidR="00C17F79" w:rsidRPr="00B647E3" w:rsidRDefault="00C17F79" w:rsidP="00C17F79">
      <w:pPr>
        <w:spacing w:after="0"/>
        <w:rPr>
          <w:rFonts w:ascii="Times New Roman" w:hAnsi="Times New Roman" w:cs="Times New Roman"/>
          <w:sz w:val="24"/>
          <w:szCs w:val="24"/>
        </w:rPr>
      </w:pPr>
    </w:p>
    <w:p w:rsidR="00C17F79" w:rsidRPr="00B647E3" w:rsidRDefault="00C17F79" w:rsidP="00C17F79">
      <w:pPr>
        <w:spacing w:after="0"/>
        <w:rPr>
          <w:rFonts w:ascii="Times New Roman" w:hAnsi="Times New Roman" w:cs="Times New Roman"/>
          <w:sz w:val="24"/>
          <w:szCs w:val="24"/>
        </w:rPr>
      </w:pPr>
      <w:r w:rsidRPr="00B647E3">
        <w:rPr>
          <w:rFonts w:ascii="Times New Roman" w:hAnsi="Times New Roman" w:cs="Times New Roman"/>
          <w:sz w:val="24"/>
          <w:szCs w:val="24"/>
        </w:rPr>
        <w:t xml:space="preserve">     Result shows t</w:t>
      </w:r>
      <w:r w:rsidR="00781F76" w:rsidRPr="00B647E3">
        <w:rPr>
          <w:rFonts w:ascii="Times New Roman" w:hAnsi="Times New Roman" w:cs="Times New Roman"/>
          <w:sz w:val="24"/>
          <w:szCs w:val="24"/>
        </w:rPr>
        <w:t>hat out of 60 respondent</w:t>
      </w:r>
      <w:r w:rsidRPr="00B647E3">
        <w:rPr>
          <w:rFonts w:ascii="Times New Roman" w:hAnsi="Times New Roman" w:cs="Times New Roman"/>
          <w:sz w:val="24"/>
          <w:szCs w:val="24"/>
        </w:rPr>
        <w:t>s</w:t>
      </w:r>
      <w:r w:rsidR="00957DF9">
        <w:rPr>
          <w:rFonts w:ascii="Times New Roman" w:hAnsi="Times New Roman" w:cs="Times New Roman"/>
          <w:sz w:val="24"/>
          <w:szCs w:val="24"/>
        </w:rPr>
        <w:t xml:space="preserve"> that took part, 21</w:t>
      </w:r>
      <w:r w:rsidRPr="00B647E3">
        <w:rPr>
          <w:rFonts w:ascii="Times New Roman" w:hAnsi="Times New Roman" w:cs="Times New Roman"/>
          <w:sz w:val="24"/>
          <w:szCs w:val="24"/>
        </w:rPr>
        <w:t xml:space="preserve"> </w:t>
      </w:r>
      <w:r w:rsidR="00781F76" w:rsidRPr="00B647E3">
        <w:rPr>
          <w:rFonts w:ascii="Times New Roman" w:hAnsi="Times New Roman" w:cs="Times New Roman"/>
          <w:sz w:val="24"/>
          <w:szCs w:val="24"/>
        </w:rPr>
        <w:t xml:space="preserve">respondents </w:t>
      </w:r>
      <w:r w:rsidRPr="00B647E3">
        <w:rPr>
          <w:rFonts w:ascii="Times New Roman" w:hAnsi="Times New Roman" w:cs="Times New Roman"/>
          <w:sz w:val="24"/>
          <w:szCs w:val="24"/>
        </w:rPr>
        <w:t>said yes and know about the har</w:t>
      </w:r>
      <w:r w:rsidR="00957DF9">
        <w:rPr>
          <w:rFonts w:ascii="Times New Roman" w:hAnsi="Times New Roman" w:cs="Times New Roman"/>
          <w:sz w:val="24"/>
          <w:szCs w:val="24"/>
        </w:rPr>
        <w:t>mful effects of smoking while 39</w:t>
      </w:r>
      <w:r w:rsidR="00781F76" w:rsidRPr="00B647E3">
        <w:rPr>
          <w:rFonts w:ascii="Times New Roman" w:hAnsi="Times New Roman" w:cs="Times New Roman"/>
          <w:sz w:val="24"/>
          <w:szCs w:val="24"/>
        </w:rPr>
        <w:t xml:space="preserve"> respondents</w:t>
      </w:r>
      <w:r w:rsidRPr="00B647E3">
        <w:rPr>
          <w:rFonts w:ascii="Times New Roman" w:hAnsi="Times New Roman" w:cs="Times New Roman"/>
          <w:sz w:val="24"/>
          <w:szCs w:val="24"/>
        </w:rPr>
        <w:t xml:space="preserve"> said no and never learned about the harmful effects from smoking.</w:t>
      </w:r>
    </w:p>
    <w:p w:rsidR="00781F76" w:rsidRPr="00B647E3" w:rsidRDefault="00781F76" w:rsidP="00C17F79">
      <w:pPr>
        <w:spacing w:after="0"/>
        <w:rPr>
          <w:rFonts w:ascii="Times New Roman" w:hAnsi="Times New Roman" w:cs="Times New Roman"/>
          <w:sz w:val="24"/>
          <w:szCs w:val="24"/>
        </w:rPr>
      </w:pPr>
    </w:p>
    <w:p w:rsidR="00C17F79" w:rsidRDefault="00957DF9" w:rsidP="00957DF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This finding is similar </w:t>
      </w:r>
      <w:r w:rsidR="00781F76" w:rsidRPr="00B647E3">
        <w:rPr>
          <w:rFonts w:ascii="Times New Roman" w:hAnsi="Times New Roman" w:cs="Times New Roman"/>
          <w:sz w:val="24"/>
          <w:szCs w:val="24"/>
        </w:rPr>
        <w:t xml:space="preserve">to </w:t>
      </w:r>
      <w:proofErr w:type="spellStart"/>
      <w:r w:rsidR="00781F76" w:rsidRPr="00B647E3">
        <w:rPr>
          <w:rFonts w:ascii="Times New Roman" w:hAnsi="Times New Roman" w:cs="Times New Roman"/>
          <w:sz w:val="24"/>
          <w:szCs w:val="24"/>
        </w:rPr>
        <w:t>Redhwan</w:t>
      </w:r>
      <w:proofErr w:type="spellEnd"/>
      <w:r w:rsidR="00781F76" w:rsidRPr="00B647E3">
        <w:rPr>
          <w:rFonts w:ascii="Times New Roman" w:hAnsi="Times New Roman" w:cs="Times New Roman"/>
          <w:sz w:val="24"/>
          <w:szCs w:val="24"/>
        </w:rPr>
        <w:t xml:space="preserve"> Ahmed Al-</w:t>
      </w:r>
      <w:proofErr w:type="spellStart"/>
      <w:r w:rsidR="00781F76" w:rsidRPr="00B647E3">
        <w:rPr>
          <w:rFonts w:ascii="Times New Roman" w:hAnsi="Times New Roman" w:cs="Times New Roman"/>
          <w:sz w:val="24"/>
          <w:szCs w:val="24"/>
        </w:rPr>
        <w:t>Naggar</w:t>
      </w:r>
      <w:proofErr w:type="spellEnd"/>
      <w:r w:rsidR="00781F76" w:rsidRPr="00B647E3">
        <w:rPr>
          <w:rFonts w:ascii="Times New Roman" w:hAnsi="Times New Roman" w:cs="Times New Roman"/>
          <w:sz w:val="24"/>
          <w:szCs w:val="24"/>
        </w:rPr>
        <w:t xml:space="preserve"> and Sami </w:t>
      </w:r>
      <w:proofErr w:type="spellStart"/>
      <w:r w:rsidR="00781F76" w:rsidRPr="00B647E3">
        <w:rPr>
          <w:rFonts w:ascii="Times New Roman" w:hAnsi="Times New Roman" w:cs="Times New Roman"/>
          <w:sz w:val="24"/>
          <w:szCs w:val="24"/>
        </w:rPr>
        <w:t>Abdo</w:t>
      </w:r>
      <w:proofErr w:type="spellEnd"/>
      <w:r w:rsidR="00781F76" w:rsidRPr="00B647E3">
        <w:rPr>
          <w:rFonts w:ascii="Times New Roman" w:hAnsi="Times New Roman" w:cs="Times New Roman"/>
          <w:sz w:val="24"/>
          <w:szCs w:val="24"/>
        </w:rPr>
        <w:t xml:space="preserve"> </w:t>
      </w:r>
      <w:proofErr w:type="spellStart"/>
      <w:r w:rsidR="00781F76" w:rsidRPr="00B647E3">
        <w:rPr>
          <w:rFonts w:ascii="Times New Roman" w:hAnsi="Times New Roman" w:cs="Times New Roman"/>
          <w:sz w:val="24"/>
          <w:szCs w:val="24"/>
        </w:rPr>
        <w:t>Radman</w:t>
      </w:r>
      <w:proofErr w:type="spellEnd"/>
      <w:r w:rsidR="00781F76" w:rsidRPr="00B647E3">
        <w:rPr>
          <w:rFonts w:ascii="Times New Roman" w:hAnsi="Times New Roman" w:cs="Times New Roman"/>
          <w:sz w:val="24"/>
          <w:szCs w:val="24"/>
        </w:rPr>
        <w:t xml:space="preserve"> Al-Dubai (2011). They tested their respondents knowledge towards harmful effects of smoking by giving a list of eight statements regarding the harmful effects of smoking such as: smoke contains more than 40 cancer</w:t>
      </w:r>
      <w:r w:rsidR="00B647E3">
        <w:rPr>
          <w:rFonts w:ascii="Times New Roman" w:hAnsi="Times New Roman" w:cs="Times New Roman"/>
          <w:sz w:val="24"/>
          <w:szCs w:val="24"/>
        </w:rPr>
        <w:t xml:space="preserve"> </w:t>
      </w:r>
      <w:r w:rsidR="00781F76" w:rsidRPr="00B647E3">
        <w:rPr>
          <w:rFonts w:ascii="Times New Roman" w:hAnsi="Times New Roman" w:cs="Times New Roman"/>
          <w:sz w:val="24"/>
          <w:szCs w:val="24"/>
        </w:rPr>
        <w:t>agents, smokers have a twice risk of dying before the age of 65 years old, smoking c</w:t>
      </w:r>
      <w:r w:rsidR="00B647E3">
        <w:rPr>
          <w:rFonts w:ascii="Times New Roman" w:hAnsi="Times New Roman" w:cs="Times New Roman"/>
          <w:sz w:val="24"/>
          <w:szCs w:val="24"/>
        </w:rPr>
        <w:t xml:space="preserve">ause lung cancer, hypertension. They found that </w:t>
      </w:r>
      <w:r w:rsidR="00B647E3" w:rsidRPr="00B647E3">
        <w:rPr>
          <w:rFonts w:ascii="Times New Roman" w:hAnsi="Times New Roman" w:cs="Times New Roman"/>
          <w:sz w:val="24"/>
          <w:szCs w:val="24"/>
        </w:rPr>
        <w:t>smokers w</w:t>
      </w:r>
      <w:r>
        <w:rPr>
          <w:rFonts w:ascii="Times New Roman" w:hAnsi="Times New Roman" w:cs="Times New Roman"/>
          <w:sz w:val="24"/>
          <w:szCs w:val="24"/>
        </w:rPr>
        <w:t>ere less knowledgeable than non-</w:t>
      </w:r>
      <w:r w:rsidR="00B647E3" w:rsidRPr="00B647E3">
        <w:rPr>
          <w:rFonts w:ascii="Times New Roman" w:hAnsi="Times New Roman" w:cs="Times New Roman"/>
          <w:sz w:val="24"/>
          <w:szCs w:val="24"/>
        </w:rPr>
        <w:t>smokers on sex out of eight</w:t>
      </w:r>
      <w:r w:rsidR="00B647E3">
        <w:rPr>
          <w:rFonts w:ascii="Times New Roman" w:hAnsi="Times New Roman" w:cs="Times New Roman"/>
          <w:sz w:val="24"/>
          <w:szCs w:val="24"/>
        </w:rPr>
        <w:t xml:space="preserve"> issues.</w:t>
      </w:r>
    </w:p>
    <w:p w:rsidR="00957DF9" w:rsidRDefault="00957DF9" w:rsidP="00957DF9">
      <w:pPr>
        <w:autoSpaceDE w:val="0"/>
        <w:autoSpaceDN w:val="0"/>
        <w:adjustRightInd w:val="0"/>
        <w:spacing w:after="0" w:line="240" w:lineRule="auto"/>
        <w:rPr>
          <w:rFonts w:ascii="Times New Roman" w:hAnsi="Times New Roman" w:cs="Times New Roman"/>
          <w:sz w:val="24"/>
          <w:szCs w:val="24"/>
        </w:rPr>
      </w:pPr>
    </w:p>
    <w:p w:rsidR="00C17F79" w:rsidRDefault="00957DF9" w:rsidP="00D256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Because of more students are unaware of bad effects of smoking, the university might want</w:t>
      </w:r>
      <w:r w:rsidR="004C6A61">
        <w:rPr>
          <w:rFonts w:ascii="Times New Roman" w:hAnsi="Times New Roman" w:cs="Times New Roman"/>
          <w:sz w:val="24"/>
          <w:szCs w:val="24"/>
        </w:rPr>
        <w:t xml:space="preserve"> to organize a campaign educating students about the danger of smoking and try to encourage students that are smokers to quit and non-smokers to never try it. This can be done by having posters and banners promoting anti-smoking campaign, and also by having an exhibition and talk on harmful effects of smoking by Malaysia Health Department.</w:t>
      </w: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4D1408" w:rsidP="00D25668">
      <w:pPr>
        <w:autoSpaceDE w:val="0"/>
        <w:autoSpaceDN w:val="0"/>
        <w:adjustRightInd w:val="0"/>
        <w:spacing w:after="0" w:line="240" w:lineRule="auto"/>
        <w:rPr>
          <w:rFonts w:ascii="Times New Roman" w:hAnsi="Times New Roman" w:cs="Times New Roman"/>
          <w:sz w:val="24"/>
          <w:szCs w:val="24"/>
        </w:rPr>
      </w:pPr>
      <w:r>
        <w:rPr>
          <w:noProof/>
        </w:rPr>
        <w:lastRenderedPageBreak/>
        <w:drawing>
          <wp:inline distT="0" distB="0" distL="0" distR="0" wp14:anchorId="73877FB0" wp14:editId="4C44F62D">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4D1408" w:rsidRDefault="009746DF" w:rsidP="00D256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pie chart</w:t>
      </w:r>
      <w:r w:rsidR="004D1408">
        <w:rPr>
          <w:rFonts w:ascii="Times New Roman" w:hAnsi="Times New Roman" w:cs="Times New Roman"/>
          <w:sz w:val="24"/>
          <w:szCs w:val="24"/>
        </w:rPr>
        <w:t xml:space="preserve"> shows the common feelings that lead students to smoke. They are stress, frustration, boredom, loneliness, anger, sadness, need to concentrate, want to be like others and others.</w:t>
      </w:r>
    </w:p>
    <w:p w:rsidR="004D1408" w:rsidRDefault="004D1408" w:rsidP="00D25668">
      <w:pPr>
        <w:autoSpaceDE w:val="0"/>
        <w:autoSpaceDN w:val="0"/>
        <w:adjustRightInd w:val="0"/>
        <w:spacing w:after="0" w:line="240" w:lineRule="auto"/>
        <w:rPr>
          <w:rFonts w:ascii="Times New Roman" w:hAnsi="Times New Roman" w:cs="Times New Roman"/>
          <w:sz w:val="24"/>
          <w:szCs w:val="24"/>
        </w:rPr>
      </w:pPr>
    </w:p>
    <w:p w:rsidR="004D1408" w:rsidRDefault="004D1408" w:rsidP="00D256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Stres</w:t>
      </w:r>
      <w:r w:rsidR="009746DF">
        <w:rPr>
          <w:rFonts w:ascii="Times New Roman" w:hAnsi="Times New Roman" w:cs="Times New Roman"/>
          <w:sz w:val="24"/>
          <w:szCs w:val="24"/>
        </w:rPr>
        <w:t>s is the main factor (27%) that contributes to students to smoke. The second highest factor is boredom (16%) followed by frustration (15%), anger (12%) and sadness (10%) respectively. Finally the feeling of wanting to be like others (2%) is the least factor causing students to smoke.</w:t>
      </w:r>
    </w:p>
    <w:p w:rsidR="009746DF" w:rsidRDefault="009746DF" w:rsidP="00D25668">
      <w:pPr>
        <w:autoSpaceDE w:val="0"/>
        <w:autoSpaceDN w:val="0"/>
        <w:adjustRightInd w:val="0"/>
        <w:spacing w:after="0" w:line="240" w:lineRule="auto"/>
        <w:rPr>
          <w:rFonts w:ascii="Times New Roman" w:hAnsi="Times New Roman" w:cs="Times New Roman"/>
          <w:sz w:val="24"/>
          <w:szCs w:val="24"/>
        </w:rPr>
      </w:pPr>
    </w:p>
    <w:p w:rsidR="009746DF" w:rsidRDefault="009746DF" w:rsidP="001B547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B5478" w:rsidRPr="001B5478">
        <w:rPr>
          <w:rFonts w:ascii="Times New Roman" w:hAnsi="Times New Roman" w:cs="Times New Roman"/>
          <w:sz w:val="24"/>
          <w:szCs w:val="24"/>
        </w:rPr>
        <w:t>This finding can be relate</w:t>
      </w:r>
      <w:r w:rsidR="00610C29">
        <w:rPr>
          <w:rFonts w:ascii="Times New Roman" w:hAnsi="Times New Roman" w:cs="Times New Roman"/>
          <w:sz w:val="24"/>
          <w:szCs w:val="24"/>
        </w:rPr>
        <w:t>d</w:t>
      </w:r>
      <w:r w:rsidR="001B5478" w:rsidRPr="001B5478">
        <w:rPr>
          <w:rFonts w:ascii="Times New Roman" w:hAnsi="Times New Roman" w:cs="Times New Roman"/>
          <w:sz w:val="24"/>
          <w:szCs w:val="24"/>
        </w:rPr>
        <w:t xml:space="preserve"> with the study of to </w:t>
      </w:r>
      <w:proofErr w:type="spellStart"/>
      <w:r w:rsidR="001B5478" w:rsidRPr="001B5478">
        <w:rPr>
          <w:rFonts w:ascii="Times New Roman" w:hAnsi="Times New Roman" w:cs="Times New Roman"/>
          <w:sz w:val="24"/>
          <w:szCs w:val="24"/>
        </w:rPr>
        <w:t>Redhwan</w:t>
      </w:r>
      <w:proofErr w:type="spellEnd"/>
      <w:r w:rsidR="001B5478" w:rsidRPr="001B5478">
        <w:rPr>
          <w:rFonts w:ascii="Times New Roman" w:hAnsi="Times New Roman" w:cs="Times New Roman"/>
          <w:sz w:val="24"/>
          <w:szCs w:val="24"/>
        </w:rPr>
        <w:t xml:space="preserve"> Ahmed Al-</w:t>
      </w:r>
      <w:proofErr w:type="spellStart"/>
      <w:r w:rsidR="001B5478" w:rsidRPr="001B5478">
        <w:rPr>
          <w:rFonts w:ascii="Times New Roman" w:hAnsi="Times New Roman" w:cs="Times New Roman"/>
          <w:sz w:val="24"/>
          <w:szCs w:val="24"/>
        </w:rPr>
        <w:t>Naggar</w:t>
      </w:r>
      <w:proofErr w:type="spellEnd"/>
      <w:r w:rsidR="001B5478" w:rsidRPr="001B5478">
        <w:rPr>
          <w:rFonts w:ascii="Times New Roman" w:hAnsi="Times New Roman" w:cs="Times New Roman"/>
          <w:sz w:val="24"/>
          <w:szCs w:val="24"/>
        </w:rPr>
        <w:t xml:space="preserve"> and Sami </w:t>
      </w:r>
      <w:proofErr w:type="spellStart"/>
      <w:r w:rsidR="001B5478" w:rsidRPr="001B5478">
        <w:rPr>
          <w:rFonts w:ascii="Times New Roman" w:hAnsi="Times New Roman" w:cs="Times New Roman"/>
          <w:sz w:val="24"/>
          <w:szCs w:val="24"/>
        </w:rPr>
        <w:t>Abdo</w:t>
      </w:r>
      <w:proofErr w:type="spellEnd"/>
      <w:r w:rsidR="001B5478" w:rsidRPr="001B5478">
        <w:rPr>
          <w:rFonts w:ascii="Times New Roman" w:hAnsi="Times New Roman" w:cs="Times New Roman"/>
          <w:sz w:val="24"/>
          <w:szCs w:val="24"/>
        </w:rPr>
        <w:t xml:space="preserve"> </w:t>
      </w:r>
      <w:proofErr w:type="spellStart"/>
      <w:r w:rsidR="001B5478" w:rsidRPr="001B5478">
        <w:rPr>
          <w:rFonts w:ascii="Times New Roman" w:hAnsi="Times New Roman" w:cs="Times New Roman"/>
          <w:sz w:val="24"/>
          <w:szCs w:val="24"/>
        </w:rPr>
        <w:t>Radman</w:t>
      </w:r>
      <w:proofErr w:type="spellEnd"/>
      <w:r w:rsidR="001B5478" w:rsidRPr="001B5478">
        <w:rPr>
          <w:rFonts w:ascii="Times New Roman" w:hAnsi="Times New Roman" w:cs="Times New Roman"/>
          <w:sz w:val="24"/>
          <w:szCs w:val="24"/>
        </w:rPr>
        <w:t xml:space="preserve"> Al-Dubai (2011).</w:t>
      </w:r>
      <w:r w:rsidR="001B5478">
        <w:rPr>
          <w:rFonts w:ascii="Times New Roman" w:hAnsi="Times New Roman" w:cs="Times New Roman"/>
          <w:sz w:val="24"/>
          <w:szCs w:val="24"/>
        </w:rPr>
        <w:t xml:space="preserve"> They found that students smoke due to the feeling of stress regarding their study and other problems in life</w:t>
      </w:r>
      <w:r w:rsidR="001B5478" w:rsidRPr="001B5478">
        <w:rPr>
          <w:rFonts w:ascii="Times New Roman" w:hAnsi="Times New Roman" w:cs="Times New Roman"/>
          <w:sz w:val="24"/>
          <w:szCs w:val="24"/>
        </w:rPr>
        <w:t xml:space="preserve"> </w:t>
      </w:r>
      <w:r w:rsidR="001B5478">
        <w:rPr>
          <w:rFonts w:ascii="Times New Roman" w:hAnsi="Times New Roman" w:cs="Times New Roman"/>
          <w:sz w:val="24"/>
          <w:szCs w:val="24"/>
        </w:rPr>
        <w:t>.</w:t>
      </w:r>
      <w:r w:rsidR="001B5478" w:rsidRPr="001B5478">
        <w:rPr>
          <w:rFonts w:ascii="Times New Roman" w:hAnsi="Times New Roman" w:cs="Times New Roman"/>
          <w:sz w:val="24"/>
          <w:szCs w:val="24"/>
        </w:rPr>
        <w:t>The majority of smokers reported that the reason for smoking was stress (10.1%).</w:t>
      </w:r>
    </w:p>
    <w:p w:rsidR="00143915" w:rsidRDefault="00143915" w:rsidP="001B5478">
      <w:pPr>
        <w:autoSpaceDE w:val="0"/>
        <w:autoSpaceDN w:val="0"/>
        <w:adjustRightInd w:val="0"/>
        <w:spacing w:after="0" w:line="240" w:lineRule="auto"/>
        <w:rPr>
          <w:rFonts w:ascii="Times New Roman" w:hAnsi="Times New Roman" w:cs="Times New Roman"/>
          <w:sz w:val="24"/>
          <w:szCs w:val="24"/>
        </w:rPr>
      </w:pPr>
    </w:p>
    <w:p w:rsidR="00143915" w:rsidRDefault="00143915" w:rsidP="001B547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34E83">
        <w:rPr>
          <w:rFonts w:ascii="Times New Roman" w:hAnsi="Times New Roman" w:cs="Times New Roman"/>
          <w:sz w:val="24"/>
          <w:szCs w:val="24"/>
        </w:rPr>
        <w:t xml:space="preserve"> We can conclude that stress is</w:t>
      </w:r>
      <w:r>
        <w:rPr>
          <w:rFonts w:ascii="Times New Roman" w:hAnsi="Times New Roman" w:cs="Times New Roman"/>
          <w:sz w:val="24"/>
          <w:szCs w:val="24"/>
        </w:rPr>
        <w:t xml:space="preserve"> the main factor leading students to smoking habit. The university can conduct a str</w:t>
      </w:r>
      <w:r w:rsidR="00987813">
        <w:rPr>
          <w:rFonts w:ascii="Times New Roman" w:hAnsi="Times New Roman" w:cs="Times New Roman"/>
          <w:sz w:val="24"/>
          <w:szCs w:val="24"/>
        </w:rPr>
        <w:t xml:space="preserve">ess and anger management class, </w:t>
      </w:r>
      <w:r>
        <w:rPr>
          <w:rFonts w:ascii="Times New Roman" w:hAnsi="Times New Roman" w:cs="Times New Roman"/>
          <w:sz w:val="24"/>
          <w:szCs w:val="24"/>
        </w:rPr>
        <w:t>which are optional for students to join. That way, students can look for help and learn more</w:t>
      </w:r>
      <w:r w:rsidR="00ED7022">
        <w:rPr>
          <w:rFonts w:ascii="Times New Roman" w:hAnsi="Times New Roman" w:cs="Times New Roman"/>
          <w:sz w:val="24"/>
          <w:szCs w:val="24"/>
        </w:rPr>
        <w:t xml:space="preserve"> positive ways to overcome stre</w:t>
      </w:r>
      <w:r>
        <w:rPr>
          <w:rFonts w:ascii="Times New Roman" w:hAnsi="Times New Roman" w:cs="Times New Roman"/>
          <w:sz w:val="24"/>
          <w:szCs w:val="24"/>
        </w:rPr>
        <w:t>ss rat</w:t>
      </w:r>
      <w:r w:rsidR="00ED7022">
        <w:rPr>
          <w:rFonts w:ascii="Times New Roman" w:hAnsi="Times New Roman" w:cs="Times New Roman"/>
          <w:sz w:val="24"/>
          <w:szCs w:val="24"/>
        </w:rPr>
        <w:t>her than using cigarette as a solution.</w:t>
      </w: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3B5031">
      <w:pPr>
        <w:rPr>
          <w:rFonts w:ascii="Times New Roman" w:hAnsi="Times New Roman" w:cs="Times New Roman"/>
        </w:rPr>
      </w:pPr>
      <w:r w:rsidRPr="000860D4">
        <w:rPr>
          <w:noProof/>
        </w:rPr>
        <w:lastRenderedPageBreak/>
        <w:drawing>
          <wp:inline distT="0" distB="0" distL="0" distR="0" wp14:anchorId="2B0C869B" wp14:editId="1A94B6D6">
            <wp:extent cx="4572000" cy="2748643"/>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5031" w:rsidRDefault="003B5031" w:rsidP="003B5031">
      <w:pPr>
        <w:rPr>
          <w:rFonts w:ascii="Times New Roman" w:hAnsi="Times New Roman" w:cs="Times New Roman"/>
        </w:rPr>
      </w:pPr>
      <w:r>
        <w:rPr>
          <w:rFonts w:ascii="Times New Roman" w:hAnsi="Times New Roman" w:cs="Times New Roman"/>
        </w:rPr>
        <w:t xml:space="preserve">     </w:t>
      </w:r>
    </w:p>
    <w:p w:rsidR="003B5031" w:rsidRPr="00A20C60" w:rsidRDefault="003B5031" w:rsidP="003B5031">
      <w:pPr>
        <w:rPr>
          <w:rFonts w:ascii="Times New Roman" w:hAnsi="Times New Roman" w:cs="Times New Roman"/>
          <w:sz w:val="24"/>
          <w:szCs w:val="24"/>
        </w:rPr>
      </w:pPr>
      <w:r>
        <w:rPr>
          <w:rFonts w:ascii="Times New Roman" w:hAnsi="Times New Roman" w:cs="Times New Roman"/>
        </w:rPr>
        <w:t xml:space="preserve">     </w:t>
      </w:r>
      <w:r w:rsidRPr="00A20C60">
        <w:rPr>
          <w:rFonts w:ascii="Times New Roman" w:hAnsi="Times New Roman" w:cs="Times New Roman"/>
          <w:sz w:val="24"/>
          <w:szCs w:val="24"/>
        </w:rPr>
        <w:t>The chart above represents factors that cause certain sensation which make smokers like most about smoking. They are relaxation, feel more awake, can have better focus, just a habit and others.</w:t>
      </w: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Among five options given, the highest is 31 of respondents agreed that smoking gives them relaxation. 22 respondents answered that smoking is just a habit to them and the least picked option is that smoking makes them more awake which consist of 16 respondents out of 60.</w:t>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The result is similar to the finding </w:t>
      </w:r>
      <w:commentRangeStart w:id="0"/>
      <w:r w:rsidRPr="00A20C60">
        <w:rPr>
          <w:rFonts w:ascii="Times New Roman" w:hAnsi="Times New Roman" w:cs="Times New Roman"/>
          <w:sz w:val="24"/>
          <w:szCs w:val="24"/>
        </w:rPr>
        <w:t xml:space="preserve">from the article Why People Smoke </w:t>
      </w:r>
      <w:commentRangeEnd w:id="0"/>
      <w:r w:rsidR="00A8357F">
        <w:rPr>
          <w:rStyle w:val="CommentReference"/>
        </w:rPr>
        <w:commentReference w:id="0"/>
      </w:r>
      <w:r w:rsidRPr="00A20C60">
        <w:rPr>
          <w:rFonts w:ascii="Times New Roman" w:hAnsi="Times New Roman" w:cs="Times New Roman"/>
          <w:sz w:val="24"/>
          <w:szCs w:val="24"/>
        </w:rPr>
        <w:t xml:space="preserve">(2007) where it is </w:t>
      </w:r>
      <w:commentRangeStart w:id="1"/>
      <w:r w:rsidRPr="00A20C60">
        <w:rPr>
          <w:rFonts w:ascii="Times New Roman" w:hAnsi="Times New Roman" w:cs="Times New Roman"/>
          <w:sz w:val="24"/>
          <w:szCs w:val="24"/>
        </w:rPr>
        <w:t>stated that the pharmacological effect of nicotine produces somatic sensations characterized by pleasure, a lift or relaxation; this is a vague but pleasant subjective experience for smokers.</w:t>
      </w:r>
      <w:commentRangeEnd w:id="1"/>
      <w:r w:rsidR="00CA77E2">
        <w:rPr>
          <w:rStyle w:val="CommentReference"/>
        </w:rPr>
        <w:commentReference w:id="1"/>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Due to the highest selected factor which is smokers find relaxation through cigarette, </w:t>
      </w:r>
      <w:commentRangeStart w:id="2"/>
      <w:r w:rsidRPr="00A20C60">
        <w:rPr>
          <w:rFonts w:ascii="Times New Roman" w:hAnsi="Times New Roman" w:cs="Times New Roman"/>
          <w:sz w:val="24"/>
          <w:szCs w:val="24"/>
        </w:rPr>
        <w:t>they</w:t>
      </w:r>
      <w:commentRangeEnd w:id="2"/>
      <w:r w:rsidR="00ED7F84">
        <w:rPr>
          <w:rStyle w:val="CommentReference"/>
        </w:rPr>
        <w:commentReference w:id="2"/>
      </w:r>
      <w:r w:rsidRPr="00A20C60">
        <w:rPr>
          <w:rFonts w:ascii="Times New Roman" w:hAnsi="Times New Roman" w:cs="Times New Roman"/>
          <w:sz w:val="24"/>
          <w:szCs w:val="24"/>
        </w:rPr>
        <w:t xml:space="preserve"> should find other ways that are more positive and healthier to find relaxation rather than smoking. Suggested ways include playing sports, reading books, watching movie and more.</w:t>
      </w:r>
    </w:p>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r w:rsidRPr="00CF37E1">
        <w:rPr>
          <w:noProof/>
        </w:rPr>
        <w:drawing>
          <wp:inline distT="0" distB="0" distL="0" distR="0" wp14:anchorId="5636F101" wp14:editId="14C89539">
            <wp:extent cx="4572000" cy="2748643"/>
            <wp:effectExtent l="19050" t="0" r="1905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B5031" w:rsidRDefault="003B5031" w:rsidP="003B5031">
      <w:pPr>
        <w:rPr>
          <w:rFonts w:ascii="Times New Roman" w:hAnsi="Times New Roman" w:cs="Times New Roman"/>
        </w:rPr>
      </w:pPr>
    </w:p>
    <w:p w:rsidR="003B5031" w:rsidRPr="00A20C60" w:rsidRDefault="003B5031" w:rsidP="003B5031">
      <w:pPr>
        <w:spacing w:after="0"/>
        <w:rPr>
          <w:rFonts w:ascii="Times New Roman" w:hAnsi="Times New Roman" w:cs="Times New Roman"/>
          <w:sz w:val="24"/>
          <w:szCs w:val="24"/>
        </w:rPr>
      </w:pPr>
      <w:r>
        <w:rPr>
          <w:rFonts w:ascii="Times New Roman" w:hAnsi="Times New Roman" w:cs="Times New Roman"/>
        </w:rPr>
        <w:t xml:space="preserve">     </w:t>
      </w:r>
      <w:r w:rsidRPr="00A20C60">
        <w:rPr>
          <w:rFonts w:ascii="Times New Roman" w:hAnsi="Times New Roman" w:cs="Times New Roman"/>
          <w:sz w:val="24"/>
          <w:szCs w:val="24"/>
        </w:rPr>
        <w:t>The chart above shows the number of respondents (students) who have members in their family that smokes in their home, for example their fathers or brothers. The answers are simply ‘yes’ or ‘no’.</w:t>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Respondents who answered ‘yes’ was the highest which is 43 out of 60 respondents. While the other 17 respondents answered ‘no’.</w:t>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r w:rsidRPr="00A20C60">
        <w:rPr>
          <w:rFonts w:ascii="Times New Roman" w:hAnsi="Times New Roman" w:cs="Times New Roman"/>
          <w:sz w:val="24"/>
          <w:szCs w:val="24"/>
        </w:rPr>
        <w:t xml:space="preserve">     This result is similar to </w:t>
      </w:r>
      <w:commentRangeStart w:id="3"/>
      <w:proofErr w:type="spellStart"/>
      <w:r w:rsidRPr="00A20C60">
        <w:rPr>
          <w:rFonts w:ascii="Times New Roman" w:eastAsia="Arial Unicode MS" w:hAnsi="Times New Roman" w:cs="Times New Roman"/>
          <w:sz w:val="24"/>
          <w:szCs w:val="24"/>
        </w:rPr>
        <w:t>Endy</w:t>
      </w:r>
      <w:proofErr w:type="spellEnd"/>
      <w:r w:rsidRPr="00A20C60">
        <w:rPr>
          <w:rFonts w:ascii="Times New Roman" w:eastAsia="Arial Unicode MS" w:hAnsi="Times New Roman" w:cs="Times New Roman"/>
          <w:sz w:val="24"/>
          <w:szCs w:val="24"/>
        </w:rPr>
        <w:t xml:space="preserve"> A.W den </w:t>
      </w:r>
      <w:proofErr w:type="spellStart"/>
      <w:r w:rsidRPr="00A20C60">
        <w:rPr>
          <w:rFonts w:ascii="Times New Roman" w:eastAsia="Arial Unicode MS" w:hAnsi="Times New Roman" w:cs="Times New Roman"/>
          <w:sz w:val="24"/>
          <w:szCs w:val="24"/>
        </w:rPr>
        <w:t>Exter</w:t>
      </w:r>
      <w:proofErr w:type="spellEnd"/>
      <w:r w:rsidRPr="00A20C60">
        <w:rPr>
          <w:rFonts w:ascii="Times New Roman" w:eastAsia="Arial Unicode MS" w:hAnsi="Times New Roman" w:cs="Times New Roman"/>
          <w:sz w:val="24"/>
          <w:szCs w:val="24"/>
        </w:rPr>
        <w:t xml:space="preserve"> </w:t>
      </w:r>
      <w:proofErr w:type="spellStart"/>
      <w:r w:rsidRPr="00A20C60">
        <w:rPr>
          <w:rFonts w:ascii="Times New Roman" w:eastAsia="Arial Unicode MS" w:hAnsi="Times New Roman" w:cs="Times New Roman"/>
          <w:sz w:val="24"/>
          <w:szCs w:val="24"/>
        </w:rPr>
        <w:t>Blokland’s</w:t>
      </w:r>
      <w:proofErr w:type="spellEnd"/>
      <w:r w:rsidRPr="00A20C60">
        <w:rPr>
          <w:rFonts w:ascii="Times New Roman" w:eastAsia="Arial Unicode MS" w:hAnsi="Times New Roman" w:cs="Times New Roman"/>
          <w:sz w:val="24"/>
          <w:szCs w:val="24"/>
        </w:rPr>
        <w:t xml:space="preserve"> </w:t>
      </w:r>
      <w:commentRangeEnd w:id="3"/>
      <w:r w:rsidR="00ED7F84">
        <w:rPr>
          <w:rStyle w:val="CommentReference"/>
        </w:rPr>
        <w:commentReference w:id="3"/>
      </w:r>
      <w:r w:rsidRPr="00A20C60">
        <w:rPr>
          <w:rFonts w:ascii="Times New Roman" w:eastAsia="Arial Unicode MS" w:hAnsi="Times New Roman" w:cs="Times New Roman"/>
          <w:sz w:val="24"/>
          <w:szCs w:val="24"/>
        </w:rPr>
        <w:t xml:space="preserve">finding from the Department of Child and Adolescent Studies, Utrecht University, Utrecht, The Netherlands which they have concluded that </w:t>
      </w:r>
      <w:commentRangeStart w:id="4"/>
      <w:r w:rsidRPr="00A20C60">
        <w:rPr>
          <w:rFonts w:ascii="Times New Roman" w:eastAsia="Arial Unicode MS" w:hAnsi="Times New Roman" w:cs="Times New Roman"/>
          <w:sz w:val="24"/>
          <w:szCs w:val="24"/>
        </w:rPr>
        <w:t>l</w:t>
      </w:r>
      <w:r w:rsidRPr="00A20C60">
        <w:rPr>
          <w:rFonts w:ascii="Times New Roman" w:eastAsia="Arial Unicode MS" w:hAnsi="Times New Roman" w:cs="Times New Roman"/>
          <w:sz w:val="24"/>
          <w:szCs w:val="24"/>
          <w:shd w:val="clear" w:color="auto" w:fill="FFFFFF"/>
        </w:rPr>
        <w:t xml:space="preserve">ogistic regression analyses revealed that </w:t>
      </w:r>
      <w:commentRangeStart w:id="5"/>
      <w:r w:rsidRPr="00A20C60">
        <w:rPr>
          <w:rFonts w:ascii="Times New Roman" w:eastAsia="Arial Unicode MS" w:hAnsi="Times New Roman" w:cs="Times New Roman"/>
          <w:sz w:val="24"/>
          <w:szCs w:val="24"/>
          <w:shd w:val="clear" w:color="auto" w:fill="FFFFFF"/>
        </w:rPr>
        <w:t>likelihood</w:t>
      </w:r>
      <w:commentRangeEnd w:id="5"/>
      <w:r w:rsidR="004F60E2">
        <w:rPr>
          <w:rStyle w:val="CommentReference"/>
        </w:rPr>
        <w:commentReference w:id="5"/>
      </w:r>
      <w:r w:rsidRPr="00A20C60">
        <w:rPr>
          <w:rFonts w:ascii="Times New Roman" w:eastAsia="Arial Unicode MS" w:hAnsi="Times New Roman" w:cs="Times New Roman"/>
          <w:sz w:val="24"/>
          <w:szCs w:val="24"/>
          <w:shd w:val="clear" w:color="auto" w:fill="FFFFFF"/>
        </w:rPr>
        <w:t xml:space="preserve"> increased gradually: adolescents with both parents being current</w:t>
      </w:r>
      <w:r w:rsidRPr="00A20C60">
        <w:rPr>
          <w:rStyle w:val="apple-converted-space"/>
          <w:rFonts w:ascii="Times New Roman" w:eastAsia="Arial Unicode MS" w:hAnsi="Times New Roman" w:cs="Times New Roman"/>
          <w:sz w:val="24"/>
          <w:szCs w:val="24"/>
          <w:shd w:val="clear" w:color="auto" w:fill="FFFFFF"/>
        </w:rPr>
        <w:t> </w:t>
      </w:r>
      <w:r w:rsidRPr="00A20C60">
        <w:rPr>
          <w:rStyle w:val="hit"/>
          <w:rFonts w:ascii="Times New Roman" w:eastAsia="Arial Unicode MS" w:hAnsi="Times New Roman" w:cs="Times New Roman"/>
          <w:sz w:val="24"/>
          <w:szCs w:val="24"/>
          <w:bdr w:val="none" w:sz="0" w:space="0" w:color="auto" w:frame="1"/>
          <w:shd w:val="clear" w:color="auto" w:fill="FFFFFF"/>
        </w:rPr>
        <w:t>smokers</w:t>
      </w:r>
      <w:r w:rsidRPr="00A20C60">
        <w:rPr>
          <w:rStyle w:val="apple-converted-space"/>
          <w:rFonts w:ascii="Times New Roman" w:eastAsia="Arial Unicode MS" w:hAnsi="Times New Roman" w:cs="Times New Roman"/>
          <w:sz w:val="24"/>
          <w:szCs w:val="24"/>
          <w:shd w:val="clear" w:color="auto" w:fill="FFFFFF"/>
        </w:rPr>
        <w:t> </w:t>
      </w:r>
      <w:r w:rsidRPr="00A20C60">
        <w:rPr>
          <w:rFonts w:ascii="Times New Roman" w:eastAsia="Arial Unicode MS" w:hAnsi="Times New Roman" w:cs="Times New Roman"/>
          <w:sz w:val="24"/>
          <w:szCs w:val="24"/>
          <w:shd w:val="clear" w:color="auto" w:fill="FFFFFF"/>
        </w:rPr>
        <w:t>were four times more likely to be</w:t>
      </w:r>
      <w:r w:rsidRPr="00A20C60">
        <w:rPr>
          <w:rStyle w:val="apple-converted-space"/>
          <w:rFonts w:ascii="Times New Roman" w:eastAsia="Arial Unicode MS" w:hAnsi="Times New Roman" w:cs="Times New Roman"/>
          <w:sz w:val="24"/>
          <w:szCs w:val="24"/>
          <w:shd w:val="clear" w:color="auto" w:fill="FFFFFF"/>
        </w:rPr>
        <w:t> </w:t>
      </w:r>
      <w:r w:rsidRPr="00A20C60">
        <w:rPr>
          <w:rStyle w:val="hit"/>
          <w:rFonts w:ascii="Times New Roman" w:eastAsia="Arial Unicode MS" w:hAnsi="Times New Roman" w:cs="Times New Roman"/>
          <w:sz w:val="24"/>
          <w:szCs w:val="24"/>
          <w:bdr w:val="none" w:sz="0" w:space="0" w:color="auto" w:frame="1"/>
          <w:shd w:val="clear" w:color="auto" w:fill="FFFFFF"/>
        </w:rPr>
        <w:t>a smoker</w:t>
      </w:r>
      <w:r w:rsidRPr="00A20C60">
        <w:rPr>
          <w:rStyle w:val="apple-converted-space"/>
          <w:rFonts w:ascii="Times New Roman" w:eastAsia="Arial Unicode MS" w:hAnsi="Times New Roman" w:cs="Times New Roman"/>
          <w:sz w:val="24"/>
          <w:szCs w:val="24"/>
          <w:shd w:val="clear" w:color="auto" w:fill="FFFFFF"/>
        </w:rPr>
        <w:t> </w:t>
      </w:r>
      <w:r w:rsidRPr="00A20C60">
        <w:rPr>
          <w:rFonts w:ascii="Times New Roman" w:eastAsia="Arial Unicode MS" w:hAnsi="Times New Roman" w:cs="Times New Roman"/>
          <w:sz w:val="24"/>
          <w:szCs w:val="24"/>
          <w:shd w:val="clear" w:color="auto" w:fill="FFFFFF"/>
        </w:rPr>
        <w:t>compared to adolescents with parents who had never smoked.</w:t>
      </w:r>
      <w:commentRangeEnd w:id="4"/>
      <w:r w:rsidR="004F60E2">
        <w:rPr>
          <w:rStyle w:val="CommentReference"/>
        </w:rPr>
        <w:commentReference w:id="4"/>
      </w:r>
    </w:p>
    <w:p w:rsidR="003B5031" w:rsidRPr="00A20C60"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3B5031"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r w:rsidRPr="00A20C60">
        <w:rPr>
          <w:rFonts w:ascii="Times New Roman" w:eastAsia="Arial Unicode MS" w:hAnsi="Times New Roman" w:cs="Times New Roman"/>
          <w:sz w:val="24"/>
          <w:szCs w:val="24"/>
          <w:shd w:val="clear" w:color="auto" w:fill="FFFFFF"/>
        </w:rPr>
        <w:t xml:space="preserve">     Based on our findings, it can be said that influence from family members that smoke in the house when respondents were still in school affect them towards smoking in the </w:t>
      </w:r>
      <w:commentRangeStart w:id="6"/>
      <w:r w:rsidRPr="00A20C60">
        <w:rPr>
          <w:rFonts w:ascii="Times New Roman" w:eastAsia="Arial Unicode MS" w:hAnsi="Times New Roman" w:cs="Times New Roman"/>
          <w:sz w:val="24"/>
          <w:szCs w:val="24"/>
          <w:shd w:val="clear" w:color="auto" w:fill="FFFFFF"/>
        </w:rPr>
        <w:t>future</w:t>
      </w:r>
      <w:commentRangeEnd w:id="6"/>
      <w:r w:rsidR="00C81A0E">
        <w:rPr>
          <w:rStyle w:val="CommentReference"/>
        </w:rPr>
        <w:commentReference w:id="6"/>
      </w:r>
      <w:r w:rsidRPr="00A20C60">
        <w:rPr>
          <w:rFonts w:ascii="Times New Roman" w:eastAsia="Arial Unicode MS" w:hAnsi="Times New Roman" w:cs="Times New Roman"/>
          <w:sz w:val="24"/>
          <w:szCs w:val="24"/>
          <w:shd w:val="clear" w:color="auto" w:fill="FFFFFF"/>
        </w:rPr>
        <w:t>.</w:t>
      </w:r>
    </w:p>
    <w:p w:rsidR="003B5031"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3B5031"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3B5031" w:rsidRDefault="003B5031" w:rsidP="003B5031">
      <w:r w:rsidRPr="009C6732">
        <w:rPr>
          <w:noProof/>
        </w:rPr>
        <w:lastRenderedPageBreak/>
        <w:drawing>
          <wp:inline distT="0" distB="0" distL="0" distR="0" wp14:anchorId="7671C9E6" wp14:editId="065B6AC7">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B5031" w:rsidRPr="00C04A08" w:rsidRDefault="003B5031" w:rsidP="003B5031">
      <w:pPr>
        <w:rPr>
          <w:rFonts w:ascii="Times New Roman" w:hAnsi="Times New Roman" w:cs="Times New Roman"/>
          <w:sz w:val="24"/>
          <w:szCs w:val="24"/>
        </w:rPr>
      </w:pPr>
      <w:r w:rsidRPr="006C6BCB">
        <w:t xml:space="preserve">       </w:t>
      </w:r>
      <w:r w:rsidRPr="00C04A08">
        <w:rPr>
          <w:rFonts w:ascii="Times New Roman" w:hAnsi="Times New Roman" w:cs="Times New Roman"/>
          <w:sz w:val="24"/>
          <w:szCs w:val="24"/>
        </w:rPr>
        <w:t xml:space="preserve">The graph shows the most common age for the respondent to start smoking. They are 10-12 years old, 12-15 years old, 15-17 years old, 17-19 years old, and 19 and above. </w:t>
      </w:r>
    </w:p>
    <w:p w:rsidR="003B5031" w:rsidRPr="00C04A08" w:rsidRDefault="003B5031" w:rsidP="003B5031">
      <w:pPr>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Refer to this graph we can see that the high age student start is at 12-15 years old (16 respondents). The second highest is the student start at 15-17 years old (15 respondents) and the lower is student start smoking at the age 10-12 years old (6 respondents)</w:t>
      </w:r>
    </w:p>
    <w:p w:rsidR="003B5031" w:rsidRPr="00C04A08" w:rsidRDefault="003B5031" w:rsidP="003B5031">
      <w:pPr>
        <w:rPr>
          <w:rFonts w:ascii="Times New Roman" w:hAnsi="Times New Roman" w:cs="Times New Roman"/>
          <w:sz w:val="24"/>
          <w:szCs w:val="24"/>
        </w:rPr>
      </w:pPr>
      <w:r>
        <w:rPr>
          <w:rFonts w:ascii="Times New Roman" w:hAnsi="Times New Roman" w:cs="Times New Roman"/>
          <w:sz w:val="24"/>
          <w:szCs w:val="24"/>
        </w:rPr>
        <w:t xml:space="preserve">     </w:t>
      </w:r>
      <w:commentRangeStart w:id="7"/>
      <w:r w:rsidRPr="00C04A08">
        <w:rPr>
          <w:rFonts w:ascii="Times New Roman" w:hAnsi="Times New Roman" w:cs="Times New Roman"/>
          <w:sz w:val="24"/>
          <w:szCs w:val="24"/>
        </w:rPr>
        <w:t xml:space="preserve">This finding is similar to </w:t>
      </w:r>
      <w:r>
        <w:rPr>
          <w:rFonts w:ascii="Times New Roman" w:hAnsi="Times New Roman" w:cs="Times New Roman"/>
          <w:sz w:val="24"/>
          <w:szCs w:val="24"/>
        </w:rPr>
        <w:t>Cheryl P</w:t>
      </w:r>
      <w:r w:rsidRPr="00C04A08">
        <w:rPr>
          <w:rFonts w:ascii="Times New Roman" w:hAnsi="Times New Roman" w:cs="Times New Roman"/>
          <w:sz w:val="24"/>
          <w:szCs w:val="24"/>
        </w:rPr>
        <w:t>erry (1980) from their research show about the highest new smoker is from primary school. This is because this time the student always went to try something new like smoking cigarette.</w:t>
      </w:r>
      <w:commentRangeEnd w:id="7"/>
      <w:r w:rsidR="001078E4">
        <w:rPr>
          <w:rStyle w:val="CommentReference"/>
        </w:rPr>
        <w:commentReference w:id="7"/>
      </w:r>
    </w:p>
    <w:p w:rsidR="003B5031" w:rsidRPr="00C04A08" w:rsidRDefault="003B5031" w:rsidP="003B5031">
      <w:pPr>
        <w:rPr>
          <w:rFonts w:ascii="Times New Roman" w:hAnsi="Times New Roman" w:cs="Times New Roman"/>
          <w:sz w:val="24"/>
          <w:szCs w:val="24"/>
        </w:rPr>
      </w:pPr>
      <w:commentRangeStart w:id="8"/>
      <w:r>
        <w:rPr>
          <w:rFonts w:ascii="Times New Roman" w:hAnsi="Times New Roman" w:cs="Times New Roman"/>
          <w:sz w:val="24"/>
          <w:szCs w:val="24"/>
        </w:rPr>
        <w:t xml:space="preserve">     </w:t>
      </w:r>
      <w:r w:rsidRPr="00C04A08">
        <w:rPr>
          <w:rFonts w:ascii="Times New Roman" w:hAnsi="Times New Roman" w:cs="Times New Roman"/>
          <w:sz w:val="24"/>
          <w:szCs w:val="24"/>
        </w:rPr>
        <w:t xml:space="preserve">Because the gap of age is small between other it will give a problem because in long time period if something is not to do the quantity of new smoker will be increase. So everyone must cooperate to make sure this problem is not serious in future </w:t>
      </w:r>
      <w:r>
        <w:rPr>
          <w:rFonts w:ascii="Times New Roman" w:hAnsi="Times New Roman" w:cs="Times New Roman"/>
          <w:sz w:val="24"/>
          <w:szCs w:val="24"/>
        </w:rPr>
        <w:t>and try to overcome this problem.</w:t>
      </w:r>
      <w:commentRangeEnd w:id="8"/>
      <w:r w:rsidR="00BB1A08">
        <w:rPr>
          <w:rStyle w:val="CommentReference"/>
        </w:rPr>
        <w:commentReference w:id="8"/>
      </w:r>
    </w:p>
    <w:p w:rsidR="003B5031" w:rsidRPr="00C04A08" w:rsidRDefault="003B5031" w:rsidP="003B5031">
      <w:pPr>
        <w:rPr>
          <w:rFonts w:ascii="Times New Roman" w:hAnsi="Times New Roman" w:cs="Times New Roman"/>
          <w:sz w:val="24"/>
          <w:szCs w:val="24"/>
        </w:rPr>
      </w:pPr>
      <w:r w:rsidRPr="00C04A08">
        <w:rPr>
          <w:rFonts w:ascii="Times New Roman" w:hAnsi="Times New Roman" w:cs="Times New Roman"/>
          <w:sz w:val="24"/>
          <w:szCs w:val="24"/>
        </w:rPr>
        <w:br w:type="page"/>
      </w:r>
    </w:p>
    <w:p w:rsidR="003B5031" w:rsidRDefault="003B5031" w:rsidP="003B5031">
      <w:r>
        <w:lastRenderedPageBreak/>
        <w:t xml:space="preserve">           </w:t>
      </w:r>
      <w:r w:rsidRPr="00760CE6">
        <w:rPr>
          <w:noProof/>
        </w:rPr>
        <w:drawing>
          <wp:inline distT="0" distB="0" distL="0" distR="0" wp14:anchorId="7C1C0F42" wp14:editId="5B82554E">
            <wp:extent cx="5731510" cy="3828875"/>
            <wp:effectExtent l="19050" t="0" r="21590" b="17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B5031" w:rsidRDefault="003B5031" w:rsidP="003B5031"/>
    <w:p w:rsidR="003B5031" w:rsidRPr="00C04A08" w:rsidRDefault="003B5031" w:rsidP="003B5031">
      <w:pPr>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 xml:space="preserve">The </w:t>
      </w:r>
      <w:commentRangeStart w:id="9"/>
      <w:r w:rsidRPr="00C04A08">
        <w:rPr>
          <w:rFonts w:ascii="Times New Roman" w:hAnsi="Times New Roman" w:cs="Times New Roman"/>
          <w:sz w:val="24"/>
          <w:szCs w:val="24"/>
        </w:rPr>
        <w:t xml:space="preserve">graph show </w:t>
      </w:r>
      <w:commentRangeEnd w:id="9"/>
      <w:r w:rsidR="004F7121">
        <w:rPr>
          <w:rStyle w:val="CommentReference"/>
        </w:rPr>
        <w:commentReference w:id="9"/>
      </w:r>
      <w:del w:id="10" w:author="owner" w:date="2012-05-11T09:13:00Z">
        <w:r w:rsidRPr="00C04A08" w:rsidDel="00FE7525">
          <w:rPr>
            <w:rFonts w:ascii="Times New Roman" w:hAnsi="Times New Roman" w:cs="Times New Roman"/>
            <w:sz w:val="24"/>
            <w:szCs w:val="24"/>
          </w:rPr>
          <w:delText>about</w:delText>
        </w:r>
      </w:del>
      <w:r w:rsidRPr="00C04A08">
        <w:rPr>
          <w:rFonts w:ascii="Times New Roman" w:hAnsi="Times New Roman" w:cs="Times New Roman"/>
          <w:sz w:val="24"/>
          <w:szCs w:val="24"/>
        </w:rPr>
        <w:t xml:space="preserve"> how respondent</w:t>
      </w:r>
      <w:ins w:id="11" w:author="owner" w:date="2012-05-11T09:18:00Z">
        <w:r w:rsidR="00767B66">
          <w:rPr>
            <w:rFonts w:ascii="Times New Roman" w:hAnsi="Times New Roman" w:cs="Times New Roman"/>
            <w:sz w:val="24"/>
            <w:szCs w:val="24"/>
          </w:rPr>
          <w:t>s</w:t>
        </w:r>
      </w:ins>
      <w:r w:rsidRPr="00C04A08">
        <w:rPr>
          <w:rFonts w:ascii="Times New Roman" w:hAnsi="Times New Roman" w:cs="Times New Roman"/>
          <w:sz w:val="24"/>
          <w:szCs w:val="24"/>
        </w:rPr>
        <w:t xml:space="preserve"> feel when the smoke from their cigarette is inhaled by other person around them. </w:t>
      </w:r>
      <w:commentRangeStart w:id="12"/>
      <w:r w:rsidRPr="00C04A08">
        <w:rPr>
          <w:rFonts w:ascii="Times New Roman" w:hAnsi="Times New Roman" w:cs="Times New Roman"/>
          <w:sz w:val="24"/>
          <w:szCs w:val="24"/>
        </w:rPr>
        <w:t>The graph was including the guilty/feels bad, don’t care, uncomfortable/annoyed by friends, avoid smoking near them and other.</w:t>
      </w:r>
      <w:commentRangeEnd w:id="12"/>
      <w:r w:rsidR="00767B66">
        <w:rPr>
          <w:rStyle w:val="CommentReference"/>
        </w:rPr>
        <w:commentReference w:id="12"/>
      </w:r>
    </w:p>
    <w:p w:rsidR="003B5031" w:rsidRPr="00C04A08" w:rsidRDefault="003B5031" w:rsidP="003B5031">
      <w:pPr>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 xml:space="preserve">Refer from this graph we can see that the higher what respondent feel is don’t care (25 respondent) if the smoke from their cigarette is inhaled by other, and </w:t>
      </w:r>
      <w:r>
        <w:rPr>
          <w:rFonts w:ascii="Times New Roman" w:hAnsi="Times New Roman" w:cs="Times New Roman"/>
          <w:sz w:val="24"/>
          <w:szCs w:val="24"/>
        </w:rPr>
        <w:t xml:space="preserve">the lower </w:t>
      </w:r>
      <w:r w:rsidRPr="00C04A08">
        <w:rPr>
          <w:rFonts w:ascii="Times New Roman" w:hAnsi="Times New Roman" w:cs="Times New Roman"/>
          <w:sz w:val="24"/>
          <w:szCs w:val="24"/>
        </w:rPr>
        <w:t>uncomfortable/ annoyed by friends and avoid smoking around them (4 respondent).</w:t>
      </w:r>
    </w:p>
    <w:p w:rsidR="003B5031" w:rsidRPr="00C04A08" w:rsidRDefault="003B5031" w:rsidP="003B50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This finding is also similar with autumn (2002</w:t>
      </w:r>
      <w:proofErr w:type="gramStart"/>
      <w:r w:rsidRPr="00C04A08">
        <w:rPr>
          <w:rFonts w:ascii="Times New Roman" w:hAnsi="Times New Roman" w:cs="Times New Roman"/>
          <w:sz w:val="24"/>
          <w:szCs w:val="24"/>
        </w:rPr>
        <w:t>) ,</w:t>
      </w:r>
      <w:proofErr w:type="gramEnd"/>
      <w:r w:rsidRPr="00C04A08">
        <w:rPr>
          <w:rFonts w:ascii="Times New Roman" w:hAnsi="Times New Roman" w:cs="Times New Roman"/>
          <w:sz w:val="24"/>
          <w:szCs w:val="24"/>
        </w:rPr>
        <w:t xml:space="preserve">from their research show about non-smoking regulations has decreased. No such contrasts appear in socio-demographic profiles. </w:t>
      </w:r>
      <w:proofErr w:type="gramStart"/>
      <w:r w:rsidRPr="00C04A08">
        <w:rPr>
          <w:rFonts w:ascii="Times New Roman" w:hAnsi="Times New Roman" w:cs="Times New Roman"/>
          <w:sz w:val="24"/>
          <w:szCs w:val="24"/>
        </w:rPr>
        <w:t>so</w:t>
      </w:r>
      <w:proofErr w:type="gramEnd"/>
      <w:r w:rsidRPr="00C04A08">
        <w:rPr>
          <w:rFonts w:ascii="Times New Roman" w:hAnsi="Times New Roman" w:cs="Times New Roman"/>
          <w:sz w:val="24"/>
          <w:szCs w:val="24"/>
        </w:rPr>
        <w:t xml:space="preserve"> we can see the higher of the respondent feel about non-smoker.</w:t>
      </w:r>
    </w:p>
    <w:p w:rsidR="003B5031" w:rsidRPr="00C04A08" w:rsidRDefault="003B5031" w:rsidP="003B5031">
      <w:pPr>
        <w:autoSpaceDE w:val="0"/>
        <w:autoSpaceDN w:val="0"/>
        <w:adjustRightInd w:val="0"/>
        <w:spacing w:after="0" w:line="240" w:lineRule="auto"/>
        <w:rPr>
          <w:rFonts w:ascii="Times New Roman" w:hAnsi="Times New Roman" w:cs="Times New Roman"/>
          <w:sz w:val="24"/>
          <w:szCs w:val="24"/>
        </w:rPr>
      </w:pPr>
    </w:p>
    <w:p w:rsidR="003B5031" w:rsidRPr="00C04A08" w:rsidRDefault="003B5031" w:rsidP="003B50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 xml:space="preserve"> Because of the big gap in the total respondents which </w:t>
      </w:r>
      <w:commentRangeStart w:id="13"/>
      <w:r w:rsidRPr="00C04A08">
        <w:rPr>
          <w:rFonts w:ascii="Times New Roman" w:hAnsi="Times New Roman" w:cs="Times New Roman"/>
          <w:sz w:val="24"/>
          <w:szCs w:val="24"/>
        </w:rPr>
        <w:t xml:space="preserve">don’t </w:t>
      </w:r>
      <w:commentRangeEnd w:id="13"/>
      <w:r w:rsidR="00767B66">
        <w:rPr>
          <w:rStyle w:val="CommentReference"/>
        </w:rPr>
        <w:commentReference w:id="13"/>
      </w:r>
      <w:r w:rsidRPr="00C04A08">
        <w:rPr>
          <w:rFonts w:ascii="Times New Roman" w:hAnsi="Times New Roman" w:cs="Times New Roman"/>
          <w:sz w:val="24"/>
          <w:szCs w:val="24"/>
        </w:rPr>
        <w:t>care about others inhaling from their smoke, awareness should spread among students in the universities to educate them about second hand smoke and its effects which is ju</w:t>
      </w:r>
      <w:bookmarkStart w:id="14" w:name="_GoBack"/>
      <w:bookmarkEnd w:id="14"/>
      <w:r w:rsidRPr="00C04A08">
        <w:rPr>
          <w:rFonts w:ascii="Times New Roman" w:hAnsi="Times New Roman" w:cs="Times New Roman"/>
          <w:sz w:val="24"/>
          <w:szCs w:val="24"/>
        </w:rPr>
        <w:t>st as devastating as smoking cigarette itself</w:t>
      </w:r>
      <w:r>
        <w:rPr>
          <w:rFonts w:ascii="Times New Roman" w:hAnsi="Times New Roman" w:cs="Times New Roman"/>
          <w:sz w:val="24"/>
          <w:szCs w:val="24"/>
        </w:rPr>
        <w:t>.</w:t>
      </w:r>
    </w:p>
    <w:p w:rsidR="003B5031" w:rsidRPr="00A20C60"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3B5031" w:rsidRPr="001B5478" w:rsidRDefault="003B5031" w:rsidP="001B5478">
      <w:pPr>
        <w:autoSpaceDE w:val="0"/>
        <w:autoSpaceDN w:val="0"/>
        <w:adjustRightInd w:val="0"/>
        <w:spacing w:after="0" w:line="240" w:lineRule="auto"/>
        <w:rPr>
          <w:rFonts w:ascii="Times New Roman" w:hAnsi="Times New Roman" w:cs="Times New Roman"/>
          <w:sz w:val="24"/>
          <w:szCs w:val="24"/>
        </w:rPr>
      </w:pPr>
    </w:p>
    <w:sectPr w:rsidR="003B5031" w:rsidRPr="001B547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owner" w:date="2012-05-11T08:42:00Z" w:initials="o">
    <w:p w:rsidR="00A8357F" w:rsidRDefault="00A8357F">
      <w:pPr>
        <w:pStyle w:val="CommentText"/>
      </w:pPr>
      <w:r>
        <w:rPr>
          <w:rStyle w:val="CommentReference"/>
        </w:rPr>
        <w:annotationRef/>
      </w:r>
      <w:r>
        <w:t>Use the author’s name</w:t>
      </w:r>
    </w:p>
  </w:comment>
  <w:comment w:id="1" w:author="owner" w:date="2012-05-11T08:44:00Z" w:initials="o">
    <w:p w:rsidR="00CA77E2" w:rsidRDefault="00CA77E2">
      <w:pPr>
        <w:pStyle w:val="CommentText"/>
      </w:pPr>
      <w:r>
        <w:rPr>
          <w:rStyle w:val="CommentReference"/>
        </w:rPr>
        <w:annotationRef/>
      </w:r>
      <w:r>
        <w:t>Re-phrase OR using the APA style of direct quotation</w:t>
      </w:r>
    </w:p>
  </w:comment>
  <w:comment w:id="2" w:author="owner" w:date="2012-05-11T08:52:00Z" w:initials="o">
    <w:p w:rsidR="00ED7F84" w:rsidRDefault="00ED7F84">
      <w:pPr>
        <w:pStyle w:val="CommentText"/>
      </w:pPr>
      <w:r>
        <w:rPr>
          <w:rStyle w:val="CommentReference"/>
        </w:rPr>
        <w:annotationRef/>
      </w:r>
      <w:r>
        <w:t>Be more specific here</w:t>
      </w:r>
    </w:p>
  </w:comment>
  <w:comment w:id="3" w:author="owner" w:date="2012-05-11T08:56:00Z" w:initials="o">
    <w:p w:rsidR="00ED7F84" w:rsidRDefault="00ED7F84">
      <w:pPr>
        <w:pStyle w:val="CommentText"/>
      </w:pPr>
      <w:r>
        <w:rPr>
          <w:rStyle w:val="CommentReference"/>
        </w:rPr>
        <w:annotationRef/>
      </w:r>
      <w:r>
        <w:t>Check the number of authors &amp; use surname + date. If there is no date= Hayward (</w:t>
      </w:r>
      <w:proofErr w:type="spellStart"/>
      <w:r>
        <w:t>n.d</w:t>
      </w:r>
      <w:proofErr w:type="spellEnd"/>
      <w:r>
        <w:t>)</w:t>
      </w:r>
    </w:p>
  </w:comment>
  <w:comment w:id="5" w:author="owner" w:date="2012-05-11T08:58:00Z" w:initials="o">
    <w:p w:rsidR="004F60E2" w:rsidRDefault="004F60E2">
      <w:pPr>
        <w:pStyle w:val="CommentText"/>
      </w:pPr>
      <w:r>
        <w:rPr>
          <w:rStyle w:val="CommentReference"/>
        </w:rPr>
        <w:annotationRef/>
      </w:r>
      <w:r>
        <w:t>Likelihood of what?</w:t>
      </w:r>
    </w:p>
  </w:comment>
  <w:comment w:id="4" w:author="owner" w:date="2012-05-11T08:58:00Z" w:initials="o">
    <w:p w:rsidR="004F60E2" w:rsidRDefault="004F60E2">
      <w:pPr>
        <w:pStyle w:val="CommentText"/>
      </w:pPr>
      <w:r>
        <w:rPr>
          <w:rStyle w:val="CommentReference"/>
        </w:rPr>
        <w:annotationRef/>
      </w:r>
      <w:r>
        <w:t>Re-write</w:t>
      </w:r>
    </w:p>
  </w:comment>
  <w:comment w:id="6" w:author="owner" w:date="2012-05-11T09:00:00Z" w:initials="o">
    <w:p w:rsidR="00C81A0E" w:rsidRDefault="00C81A0E">
      <w:pPr>
        <w:pStyle w:val="CommentText"/>
      </w:pPr>
      <w:r>
        <w:rPr>
          <w:rStyle w:val="CommentReference"/>
        </w:rPr>
        <w:annotationRef/>
      </w:r>
      <w:r>
        <w:t>So how do you relate this to UMP situation</w:t>
      </w:r>
    </w:p>
  </w:comment>
  <w:comment w:id="7" w:author="owner" w:date="2012-05-11T09:05:00Z" w:initials="o">
    <w:p w:rsidR="001078E4" w:rsidRDefault="001078E4">
      <w:pPr>
        <w:pStyle w:val="CommentText"/>
      </w:pPr>
      <w:r>
        <w:rPr>
          <w:rStyle w:val="CommentReference"/>
        </w:rPr>
        <w:annotationRef/>
      </w:r>
      <w:r>
        <w:t>Try to use a newer literature</w:t>
      </w:r>
    </w:p>
  </w:comment>
  <w:comment w:id="8" w:author="owner" w:date="2012-05-11T09:10:00Z" w:initials="o">
    <w:p w:rsidR="00BB1A08" w:rsidRDefault="00BB1A08">
      <w:pPr>
        <w:pStyle w:val="CommentText"/>
      </w:pPr>
      <w:r>
        <w:rPr>
          <w:rStyle w:val="CommentReference"/>
        </w:rPr>
        <w:annotationRef/>
      </w:r>
      <w:r>
        <w:t>Please re-write</w:t>
      </w:r>
    </w:p>
  </w:comment>
  <w:comment w:id="9" w:author="owner" w:date="2012-05-11T09:12:00Z" w:initials="o">
    <w:p w:rsidR="004F7121" w:rsidRDefault="004F7121">
      <w:pPr>
        <w:pStyle w:val="CommentText"/>
      </w:pPr>
      <w:r>
        <w:rPr>
          <w:rStyle w:val="CommentReference"/>
        </w:rPr>
        <w:annotationRef/>
      </w:r>
      <w:r>
        <w:t>Graph shows</w:t>
      </w:r>
    </w:p>
  </w:comment>
  <w:comment w:id="12" w:author="owner" w:date="2012-05-11T09:18:00Z" w:initials="o">
    <w:p w:rsidR="00767B66" w:rsidRDefault="00767B66">
      <w:pPr>
        <w:pStyle w:val="CommentText"/>
      </w:pPr>
      <w:r>
        <w:rPr>
          <w:rStyle w:val="CommentReference"/>
        </w:rPr>
        <w:annotationRef/>
      </w:r>
      <w:r>
        <w:t>Re-phrase</w:t>
      </w:r>
    </w:p>
  </w:comment>
  <w:comment w:id="13" w:author="owner" w:date="2012-05-11T09:20:00Z" w:initials="o">
    <w:p w:rsidR="00767B66" w:rsidRDefault="00767B66">
      <w:pPr>
        <w:pStyle w:val="CommentText"/>
      </w:pPr>
      <w:r>
        <w:rPr>
          <w:rStyle w:val="CommentReference"/>
        </w:rPr>
        <w:annotationRef/>
      </w:r>
      <w:r>
        <w:t>No short form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F79"/>
    <w:rsid w:val="001078E4"/>
    <w:rsid w:val="00143915"/>
    <w:rsid w:val="001800FA"/>
    <w:rsid w:val="001A5D73"/>
    <w:rsid w:val="001B5478"/>
    <w:rsid w:val="002B4D3A"/>
    <w:rsid w:val="003B5031"/>
    <w:rsid w:val="004C6A61"/>
    <w:rsid w:val="004D1408"/>
    <w:rsid w:val="004F60E2"/>
    <w:rsid w:val="004F7121"/>
    <w:rsid w:val="00610C29"/>
    <w:rsid w:val="00767B66"/>
    <w:rsid w:val="00781F76"/>
    <w:rsid w:val="008912EA"/>
    <w:rsid w:val="008B3C80"/>
    <w:rsid w:val="00957DF9"/>
    <w:rsid w:val="009746DF"/>
    <w:rsid w:val="00987813"/>
    <w:rsid w:val="00A34E83"/>
    <w:rsid w:val="00A8357F"/>
    <w:rsid w:val="00B172C3"/>
    <w:rsid w:val="00B647E3"/>
    <w:rsid w:val="00BB1A08"/>
    <w:rsid w:val="00C17F79"/>
    <w:rsid w:val="00C81A0E"/>
    <w:rsid w:val="00CA77E2"/>
    <w:rsid w:val="00D25668"/>
    <w:rsid w:val="00D3070A"/>
    <w:rsid w:val="00ED7022"/>
    <w:rsid w:val="00ED7F84"/>
    <w:rsid w:val="00FE7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7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F79"/>
    <w:rPr>
      <w:rFonts w:ascii="Tahoma" w:hAnsi="Tahoma" w:cs="Tahoma"/>
      <w:sz w:val="16"/>
      <w:szCs w:val="16"/>
    </w:rPr>
  </w:style>
  <w:style w:type="character" w:customStyle="1" w:styleId="apple-converted-space">
    <w:name w:val="apple-converted-space"/>
    <w:basedOn w:val="DefaultParagraphFont"/>
    <w:rsid w:val="003B5031"/>
  </w:style>
  <w:style w:type="character" w:customStyle="1" w:styleId="hit">
    <w:name w:val="hit"/>
    <w:basedOn w:val="DefaultParagraphFont"/>
    <w:rsid w:val="003B5031"/>
  </w:style>
  <w:style w:type="character" w:styleId="CommentReference">
    <w:name w:val="annotation reference"/>
    <w:basedOn w:val="DefaultParagraphFont"/>
    <w:uiPriority w:val="99"/>
    <w:semiHidden/>
    <w:unhideWhenUsed/>
    <w:rsid w:val="00A8357F"/>
    <w:rPr>
      <w:sz w:val="16"/>
      <w:szCs w:val="16"/>
    </w:rPr>
  </w:style>
  <w:style w:type="paragraph" w:styleId="CommentText">
    <w:name w:val="annotation text"/>
    <w:basedOn w:val="Normal"/>
    <w:link w:val="CommentTextChar"/>
    <w:uiPriority w:val="99"/>
    <w:semiHidden/>
    <w:unhideWhenUsed/>
    <w:rsid w:val="00A8357F"/>
    <w:pPr>
      <w:spacing w:line="240" w:lineRule="auto"/>
    </w:pPr>
    <w:rPr>
      <w:sz w:val="20"/>
      <w:szCs w:val="20"/>
    </w:rPr>
  </w:style>
  <w:style w:type="character" w:customStyle="1" w:styleId="CommentTextChar">
    <w:name w:val="Comment Text Char"/>
    <w:basedOn w:val="DefaultParagraphFont"/>
    <w:link w:val="CommentText"/>
    <w:uiPriority w:val="99"/>
    <w:semiHidden/>
    <w:rsid w:val="00A8357F"/>
    <w:rPr>
      <w:sz w:val="20"/>
      <w:szCs w:val="20"/>
    </w:rPr>
  </w:style>
  <w:style w:type="paragraph" w:styleId="CommentSubject">
    <w:name w:val="annotation subject"/>
    <w:basedOn w:val="CommentText"/>
    <w:next w:val="CommentText"/>
    <w:link w:val="CommentSubjectChar"/>
    <w:uiPriority w:val="99"/>
    <w:semiHidden/>
    <w:unhideWhenUsed/>
    <w:rsid w:val="00A8357F"/>
    <w:rPr>
      <w:b/>
      <w:bCs/>
    </w:rPr>
  </w:style>
  <w:style w:type="character" w:customStyle="1" w:styleId="CommentSubjectChar">
    <w:name w:val="Comment Subject Char"/>
    <w:basedOn w:val="CommentTextChar"/>
    <w:link w:val="CommentSubject"/>
    <w:uiPriority w:val="99"/>
    <w:semiHidden/>
    <w:rsid w:val="00A8357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7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F79"/>
    <w:rPr>
      <w:rFonts w:ascii="Tahoma" w:hAnsi="Tahoma" w:cs="Tahoma"/>
      <w:sz w:val="16"/>
      <w:szCs w:val="16"/>
    </w:rPr>
  </w:style>
  <w:style w:type="character" w:customStyle="1" w:styleId="apple-converted-space">
    <w:name w:val="apple-converted-space"/>
    <w:basedOn w:val="DefaultParagraphFont"/>
    <w:rsid w:val="003B5031"/>
  </w:style>
  <w:style w:type="character" w:customStyle="1" w:styleId="hit">
    <w:name w:val="hit"/>
    <w:basedOn w:val="DefaultParagraphFont"/>
    <w:rsid w:val="003B5031"/>
  </w:style>
  <w:style w:type="character" w:styleId="CommentReference">
    <w:name w:val="annotation reference"/>
    <w:basedOn w:val="DefaultParagraphFont"/>
    <w:uiPriority w:val="99"/>
    <w:semiHidden/>
    <w:unhideWhenUsed/>
    <w:rsid w:val="00A8357F"/>
    <w:rPr>
      <w:sz w:val="16"/>
      <w:szCs w:val="16"/>
    </w:rPr>
  </w:style>
  <w:style w:type="paragraph" w:styleId="CommentText">
    <w:name w:val="annotation text"/>
    <w:basedOn w:val="Normal"/>
    <w:link w:val="CommentTextChar"/>
    <w:uiPriority w:val="99"/>
    <w:semiHidden/>
    <w:unhideWhenUsed/>
    <w:rsid w:val="00A8357F"/>
    <w:pPr>
      <w:spacing w:line="240" w:lineRule="auto"/>
    </w:pPr>
    <w:rPr>
      <w:sz w:val="20"/>
      <w:szCs w:val="20"/>
    </w:rPr>
  </w:style>
  <w:style w:type="character" w:customStyle="1" w:styleId="CommentTextChar">
    <w:name w:val="Comment Text Char"/>
    <w:basedOn w:val="DefaultParagraphFont"/>
    <w:link w:val="CommentText"/>
    <w:uiPriority w:val="99"/>
    <w:semiHidden/>
    <w:rsid w:val="00A8357F"/>
    <w:rPr>
      <w:sz w:val="20"/>
      <w:szCs w:val="20"/>
    </w:rPr>
  </w:style>
  <w:style w:type="paragraph" w:styleId="CommentSubject">
    <w:name w:val="annotation subject"/>
    <w:basedOn w:val="CommentText"/>
    <w:next w:val="CommentText"/>
    <w:link w:val="CommentSubjectChar"/>
    <w:uiPriority w:val="99"/>
    <w:semiHidden/>
    <w:unhideWhenUsed/>
    <w:rsid w:val="00A8357F"/>
    <w:rPr>
      <w:b/>
      <w:bCs/>
    </w:rPr>
  </w:style>
  <w:style w:type="character" w:customStyle="1" w:styleId="CommentSubjectChar">
    <w:name w:val="Comment Subject Char"/>
    <w:basedOn w:val="CommentTextChar"/>
    <w:link w:val="CommentSubject"/>
    <w:uiPriority w:val="99"/>
    <w:semiHidden/>
    <w:rsid w:val="00A835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95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chart" Target="charts/chart6.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5.xml"/><Relationship Id="rId5" Type="http://schemas.openxmlformats.org/officeDocument/2006/relationships/webSettings" Target="webSettings.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User\My%20Documents\Downloads\CODING%20TABLE%20Team%207%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User\My%20Documents\Downloads\CODING%20TABLE%20Team%207%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New%20folder\CODING%20TABLE%20Team%20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Do</a:t>
            </a:r>
            <a:r>
              <a:rPr lang="en-US" baseline="0"/>
              <a:t> smokers know about the bad effects of smoking?</a:t>
            </a:r>
            <a:endParaRPr lang="en-US"/>
          </a:p>
        </c:rich>
      </c:tx>
      <c:overlay val="0"/>
    </c:title>
    <c:autoTitleDeleted val="0"/>
    <c:plotArea>
      <c:layout/>
      <c:barChart>
        <c:barDir val="col"/>
        <c:grouping val="clustered"/>
        <c:varyColors val="0"/>
        <c:ser>
          <c:idx val="0"/>
          <c:order val="0"/>
          <c:invertIfNegative val="0"/>
          <c:cat>
            <c:strLit>
              <c:ptCount val="2"/>
              <c:pt idx="0">
                <c:v>Yes</c:v>
              </c:pt>
              <c:pt idx="1">
                <c:v>No</c:v>
              </c:pt>
            </c:strLit>
          </c:cat>
          <c:val>
            <c:numRef>
              <c:f>Sheet1!$B$2:$B$3</c:f>
              <c:numCache>
                <c:formatCode>General</c:formatCode>
                <c:ptCount val="2"/>
                <c:pt idx="0">
                  <c:v>21</c:v>
                </c:pt>
                <c:pt idx="1">
                  <c:v>39</c:v>
                </c:pt>
              </c:numCache>
            </c:numRef>
          </c:val>
        </c:ser>
        <c:dLbls>
          <c:showLegendKey val="0"/>
          <c:showVal val="0"/>
          <c:showCatName val="0"/>
          <c:showSerName val="0"/>
          <c:showPercent val="0"/>
          <c:showBubbleSize val="0"/>
        </c:dLbls>
        <c:gapWidth val="150"/>
        <c:axId val="71534080"/>
        <c:axId val="104041472"/>
      </c:barChart>
      <c:catAx>
        <c:axId val="71534080"/>
        <c:scaling>
          <c:orientation val="minMax"/>
        </c:scaling>
        <c:delete val="0"/>
        <c:axPos val="b"/>
        <c:majorTickMark val="out"/>
        <c:minorTickMark val="none"/>
        <c:tickLblPos val="nextTo"/>
        <c:crossAx val="104041472"/>
        <c:crosses val="autoZero"/>
        <c:auto val="1"/>
        <c:lblAlgn val="ctr"/>
        <c:lblOffset val="100"/>
        <c:noMultiLvlLbl val="0"/>
      </c:catAx>
      <c:valAx>
        <c:axId val="104041472"/>
        <c:scaling>
          <c:orientation val="minMax"/>
        </c:scaling>
        <c:delete val="0"/>
        <c:axPos val="l"/>
        <c:majorGridlines/>
        <c:numFmt formatCode="General" sourceLinked="1"/>
        <c:majorTickMark val="out"/>
        <c:minorTickMark val="none"/>
        <c:tickLblPos val="nextTo"/>
        <c:crossAx val="7153408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Feelings Trigger</a:t>
            </a:r>
            <a:r>
              <a:rPr lang="en-US" baseline="0"/>
              <a:t> Students to Smoke</a:t>
            </a:r>
            <a:endParaRPr lang="en-US"/>
          </a:p>
        </c:rich>
      </c:tx>
      <c:overlay val="0"/>
    </c:title>
    <c:autoTitleDeleted val="0"/>
    <c:plotArea>
      <c:layout/>
      <c:pieChart>
        <c:varyColors val="1"/>
        <c:ser>
          <c:idx val="0"/>
          <c:order val="0"/>
          <c:dLbls>
            <c:dLbl>
              <c:idx val="2"/>
              <c:layout>
                <c:manualLayout>
                  <c:x val="-1.0936132983377078E-6"/>
                  <c:y val="-0.18471092155147273"/>
                </c:manualLayout>
              </c:layout>
              <c:dLblPos val="bestFit"/>
              <c:showLegendKey val="0"/>
              <c:showVal val="0"/>
              <c:showCatName val="1"/>
              <c:showSerName val="0"/>
              <c:showPercent val="1"/>
              <c:showBubbleSize val="0"/>
            </c:dLbl>
            <c:dLbl>
              <c:idx val="3"/>
              <c:layout>
                <c:manualLayout>
                  <c:x val="0.12109383202099737"/>
                  <c:y val="-0.15305519101778944"/>
                </c:manualLayout>
              </c:layout>
              <c:dLblPos val="bestFit"/>
              <c:showLegendKey val="0"/>
              <c:showVal val="0"/>
              <c:showCatName val="1"/>
              <c:showSerName val="0"/>
              <c:showPercent val="1"/>
              <c:showBubbleSize val="0"/>
            </c:dLbl>
            <c:dLbl>
              <c:idx val="4"/>
              <c:layout>
                <c:manualLayout>
                  <c:x val="8.6282370953630796E-2"/>
                  <c:y val="-3.7857976086322541E-2"/>
                </c:manualLayout>
              </c:layout>
              <c:dLblPos val="bestFit"/>
              <c:showLegendKey val="0"/>
              <c:showVal val="0"/>
              <c:showCatName val="1"/>
              <c:showSerName val="0"/>
              <c:showPercent val="1"/>
              <c:showBubbleSize val="0"/>
            </c:dLbl>
            <c:dLbl>
              <c:idx val="5"/>
              <c:layout>
                <c:manualLayout>
                  <c:x val="0.1250971128608924"/>
                  <c:y val="0.12960775736366284"/>
                </c:manualLayout>
              </c:layout>
              <c:dLblPos val="bestFit"/>
              <c:showLegendKey val="0"/>
              <c:showVal val="0"/>
              <c:showCatName val="1"/>
              <c:showSerName val="0"/>
              <c:showPercent val="1"/>
              <c:showBubbleSize val="0"/>
            </c:dLbl>
            <c:dLbl>
              <c:idx val="6"/>
              <c:layout>
                <c:manualLayout>
                  <c:x val="9.3144356955380578E-2"/>
                  <c:y val="0.1118474773986585"/>
                </c:manualLayout>
              </c:layout>
              <c:tx>
                <c:rich>
                  <a:bodyPr/>
                  <a:lstStyle/>
                  <a:p>
                    <a:r>
                      <a:rPr lang="en-US" sz="800"/>
                      <a:t>Need to concentrate
8</a:t>
                    </a:r>
                    <a:r>
                      <a:rPr lang="en-US"/>
                      <a:t>%</a:t>
                    </a:r>
                  </a:p>
                </c:rich>
              </c:tx>
              <c:dLblPos val="bestFit"/>
              <c:showLegendKey val="0"/>
              <c:showVal val="0"/>
              <c:showCatName val="1"/>
              <c:showSerName val="0"/>
              <c:showPercent val="1"/>
              <c:showBubbleSize val="0"/>
            </c:dLbl>
            <c:dLbl>
              <c:idx val="7"/>
              <c:layout>
                <c:manualLayout>
                  <c:x val="2.4439632545931757E-2"/>
                  <c:y val="0.17901064450277049"/>
                </c:manualLayout>
              </c:layout>
              <c:dLblPos val="bestFit"/>
              <c:showLegendKey val="0"/>
              <c:showVal val="0"/>
              <c:showCatName val="0"/>
              <c:showSerName val="0"/>
              <c:showPercent val="1"/>
              <c:showBubbleSize val="0"/>
            </c:dLbl>
            <c:dLbl>
              <c:idx val="8"/>
              <c:layout>
                <c:manualLayout>
                  <c:x val="1.2183727034120734E-2"/>
                  <c:y val="7.3183143773694961E-2"/>
                </c:manualLayout>
              </c:layout>
              <c:dLblPos val="bestFit"/>
              <c:showLegendKey val="0"/>
              <c:showVal val="0"/>
              <c:showCatName val="0"/>
              <c:showSerName val="0"/>
              <c:showPercent val="1"/>
              <c:showBubbleSize val="0"/>
            </c:dLbl>
            <c:dLblPos val="ctr"/>
            <c:showLegendKey val="0"/>
            <c:showVal val="0"/>
            <c:showCatName val="1"/>
            <c:showSerName val="0"/>
            <c:showPercent val="1"/>
            <c:showBubbleSize val="0"/>
            <c:showLeaderLines val="0"/>
          </c:dLbls>
          <c:cat>
            <c:strLit>
              <c:ptCount val="9"/>
              <c:pt idx="0">
                <c:v>Stress</c:v>
              </c:pt>
              <c:pt idx="1">
                <c:v>Frustration</c:v>
              </c:pt>
              <c:pt idx="2">
                <c:v>Boredom</c:v>
              </c:pt>
              <c:pt idx="3">
                <c:v>Lonely</c:v>
              </c:pt>
              <c:pt idx="4">
                <c:v>Anger</c:v>
              </c:pt>
              <c:pt idx="5">
                <c:v>Sadness</c:v>
              </c:pt>
              <c:pt idx="6">
                <c:v>Need to concentrate</c:v>
              </c:pt>
              <c:pt idx="7">
                <c:v>Want to be like others</c:v>
              </c:pt>
              <c:pt idx="8">
                <c:v>Others</c:v>
              </c:pt>
            </c:strLit>
          </c:cat>
          <c:val>
            <c:numRef>
              <c:f>Sheet1!$B$3:$B$11</c:f>
              <c:numCache>
                <c:formatCode>General</c:formatCode>
                <c:ptCount val="9"/>
                <c:pt idx="0">
                  <c:v>37</c:v>
                </c:pt>
                <c:pt idx="1">
                  <c:v>21</c:v>
                </c:pt>
                <c:pt idx="2">
                  <c:v>22</c:v>
                </c:pt>
                <c:pt idx="3">
                  <c:v>12</c:v>
                </c:pt>
                <c:pt idx="4">
                  <c:v>17</c:v>
                </c:pt>
                <c:pt idx="5">
                  <c:v>14</c:v>
                </c:pt>
                <c:pt idx="6">
                  <c:v>11</c:v>
                </c:pt>
                <c:pt idx="7">
                  <c:v>3</c:v>
                </c:pt>
                <c:pt idx="8">
                  <c:v>1</c:v>
                </c:pt>
              </c:numCache>
            </c:numRef>
          </c:val>
        </c:ser>
        <c:dLbls>
          <c:showLegendKey val="0"/>
          <c:showVal val="0"/>
          <c:showCatName val="0"/>
          <c:showSerName val="0"/>
          <c:showPercent val="0"/>
          <c:showBubbleSize val="0"/>
          <c:showLeaderLines val="0"/>
        </c:dLbls>
        <c:firstSliceAng val="0"/>
      </c:pieChart>
    </c:plotArea>
    <c:legend>
      <c:legendPos val="r"/>
      <c:overlay val="0"/>
      <c:txPr>
        <a:bodyPr/>
        <a:lstStyle/>
        <a:p>
          <a:pPr rtl="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What people like</a:t>
            </a:r>
            <a:r>
              <a:rPr lang="en-US" baseline="0"/>
              <a:t> most about smoking</a:t>
            </a:r>
            <a:endParaRPr lang="en-US"/>
          </a:p>
        </c:rich>
      </c:tx>
      <c:overlay val="0"/>
    </c:title>
    <c:autoTitleDeleted val="0"/>
    <c:plotArea>
      <c:layout/>
      <c:barChart>
        <c:barDir val="col"/>
        <c:grouping val="clustered"/>
        <c:varyColors val="0"/>
        <c:ser>
          <c:idx val="0"/>
          <c:order val="0"/>
          <c:invertIfNegative val="0"/>
          <c:cat>
            <c:strRef>
              <c:f>Sheet1!$N$76:$N$80</c:f>
              <c:strCache>
                <c:ptCount val="5"/>
                <c:pt idx="0">
                  <c:v>relaxation</c:v>
                </c:pt>
                <c:pt idx="1">
                  <c:v>make more awake</c:v>
                </c:pt>
                <c:pt idx="2">
                  <c:v>focus more</c:v>
                </c:pt>
                <c:pt idx="3">
                  <c:v>just a habit</c:v>
                </c:pt>
                <c:pt idx="4">
                  <c:v>other</c:v>
                </c:pt>
              </c:strCache>
            </c:strRef>
          </c:cat>
          <c:val>
            <c:numRef>
              <c:f>Sheet1!$AD$21:$AD$25</c:f>
              <c:numCache>
                <c:formatCode>General</c:formatCode>
                <c:ptCount val="5"/>
                <c:pt idx="0">
                  <c:v>31</c:v>
                </c:pt>
                <c:pt idx="1">
                  <c:v>16</c:v>
                </c:pt>
                <c:pt idx="2">
                  <c:v>18</c:v>
                </c:pt>
                <c:pt idx="3">
                  <c:v>22</c:v>
                </c:pt>
                <c:pt idx="4">
                  <c:v>4</c:v>
                </c:pt>
              </c:numCache>
            </c:numRef>
          </c:val>
        </c:ser>
        <c:dLbls>
          <c:showLegendKey val="0"/>
          <c:showVal val="1"/>
          <c:showCatName val="0"/>
          <c:showSerName val="0"/>
          <c:showPercent val="0"/>
          <c:showBubbleSize val="0"/>
        </c:dLbls>
        <c:gapWidth val="150"/>
        <c:axId val="71989120"/>
        <c:axId val="71990656"/>
      </c:barChart>
      <c:catAx>
        <c:axId val="71989120"/>
        <c:scaling>
          <c:orientation val="minMax"/>
        </c:scaling>
        <c:delete val="0"/>
        <c:axPos val="b"/>
        <c:majorTickMark val="out"/>
        <c:minorTickMark val="none"/>
        <c:tickLblPos val="nextTo"/>
        <c:crossAx val="71990656"/>
        <c:crosses val="autoZero"/>
        <c:auto val="1"/>
        <c:lblAlgn val="ctr"/>
        <c:lblOffset val="100"/>
        <c:noMultiLvlLbl val="0"/>
      </c:catAx>
      <c:valAx>
        <c:axId val="71990656"/>
        <c:scaling>
          <c:orientation val="minMax"/>
        </c:scaling>
        <c:delete val="0"/>
        <c:axPos val="l"/>
        <c:majorGridlines/>
        <c:title>
          <c:tx>
            <c:rich>
              <a:bodyPr rot="-5400000" vert="horz"/>
              <a:lstStyle/>
              <a:p>
                <a:pPr>
                  <a:defRPr/>
                </a:pPr>
                <a:r>
                  <a:rPr lang="en-US"/>
                  <a:t>Respondents</a:t>
                </a:r>
              </a:p>
            </c:rich>
          </c:tx>
          <c:overlay val="0"/>
        </c:title>
        <c:numFmt formatCode="General" sourceLinked="1"/>
        <c:majorTickMark val="out"/>
        <c:minorTickMark val="none"/>
        <c:tickLblPos val="nextTo"/>
        <c:crossAx val="71989120"/>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Does</a:t>
            </a:r>
            <a:r>
              <a:rPr lang="en-US" baseline="0"/>
              <a:t> anyone in your household smoke?</a:t>
            </a:r>
            <a:endParaRPr lang="en-US"/>
          </a:p>
        </c:rich>
      </c:tx>
      <c:overlay val="0"/>
    </c:title>
    <c:autoTitleDeleted val="0"/>
    <c:plotArea>
      <c:layout/>
      <c:barChart>
        <c:barDir val="col"/>
        <c:grouping val="clustered"/>
        <c:varyColors val="0"/>
        <c:ser>
          <c:idx val="0"/>
          <c:order val="0"/>
          <c:invertIfNegative val="0"/>
          <c:cat>
            <c:strRef>
              <c:f>Sheet1!$R$106:$R$107</c:f>
              <c:strCache>
                <c:ptCount val="2"/>
                <c:pt idx="0">
                  <c:v>yes</c:v>
                </c:pt>
                <c:pt idx="1">
                  <c:v>no</c:v>
                </c:pt>
              </c:strCache>
            </c:strRef>
          </c:cat>
          <c:val>
            <c:numRef>
              <c:f>Sheet1!$AG$32:$AG$33</c:f>
              <c:numCache>
                <c:formatCode>General</c:formatCode>
                <c:ptCount val="2"/>
                <c:pt idx="0">
                  <c:v>43</c:v>
                </c:pt>
                <c:pt idx="1">
                  <c:v>17</c:v>
                </c:pt>
              </c:numCache>
            </c:numRef>
          </c:val>
        </c:ser>
        <c:dLbls>
          <c:showLegendKey val="0"/>
          <c:showVal val="1"/>
          <c:showCatName val="0"/>
          <c:showSerName val="0"/>
          <c:showPercent val="0"/>
          <c:showBubbleSize val="0"/>
        </c:dLbls>
        <c:gapWidth val="150"/>
        <c:axId val="104169472"/>
        <c:axId val="104171008"/>
      </c:barChart>
      <c:catAx>
        <c:axId val="104169472"/>
        <c:scaling>
          <c:orientation val="minMax"/>
        </c:scaling>
        <c:delete val="0"/>
        <c:axPos val="b"/>
        <c:majorTickMark val="out"/>
        <c:minorTickMark val="none"/>
        <c:tickLblPos val="nextTo"/>
        <c:crossAx val="104171008"/>
        <c:crosses val="autoZero"/>
        <c:auto val="1"/>
        <c:lblAlgn val="ctr"/>
        <c:lblOffset val="100"/>
        <c:noMultiLvlLbl val="0"/>
      </c:catAx>
      <c:valAx>
        <c:axId val="104171008"/>
        <c:scaling>
          <c:orientation val="minMax"/>
        </c:scaling>
        <c:delete val="0"/>
        <c:axPos val="l"/>
        <c:majorGridlines/>
        <c:title>
          <c:tx>
            <c:rich>
              <a:bodyPr rot="-5400000" vert="horz"/>
              <a:lstStyle/>
              <a:p>
                <a:pPr>
                  <a:defRPr/>
                </a:pPr>
                <a:r>
                  <a:rPr lang="en-US"/>
                  <a:t>Respondents</a:t>
                </a:r>
              </a:p>
            </c:rich>
          </c:tx>
          <c:overlay val="0"/>
        </c:title>
        <c:numFmt formatCode="General" sourceLinked="1"/>
        <c:majorTickMark val="out"/>
        <c:minorTickMark val="none"/>
        <c:tickLblPos val="nextTo"/>
        <c:crossAx val="104169472"/>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MY"/>
              <a:t>THE</a:t>
            </a:r>
            <a:r>
              <a:rPr lang="en-MY" baseline="0"/>
              <a:t> AGE START SMOKING</a:t>
            </a:r>
            <a:endParaRPr lang="en-MY"/>
          </a:p>
        </c:rich>
      </c:tx>
      <c:overlay val="0"/>
    </c:title>
    <c:autoTitleDeleted val="0"/>
    <c:plotArea>
      <c:layout/>
      <c:barChart>
        <c:barDir val="col"/>
        <c:grouping val="clustered"/>
        <c:varyColors val="0"/>
        <c:ser>
          <c:idx val="0"/>
          <c:order val="0"/>
          <c:invertIfNegative val="0"/>
          <c:cat>
            <c:strRef>
              <c:f>Sheet1!$O$82:$O$86</c:f>
              <c:strCache>
                <c:ptCount val="5"/>
                <c:pt idx="0">
                  <c:v>10-12 years old</c:v>
                </c:pt>
                <c:pt idx="1">
                  <c:v>12-15 years old</c:v>
                </c:pt>
                <c:pt idx="2">
                  <c:v>15-17 years old</c:v>
                </c:pt>
                <c:pt idx="3">
                  <c:v>17-19 years old</c:v>
                </c:pt>
                <c:pt idx="4">
                  <c:v>19 and above</c:v>
                </c:pt>
              </c:strCache>
            </c:strRef>
          </c:cat>
          <c:val>
            <c:numRef>
              <c:f>Sheet1!$P$82:$P$86</c:f>
              <c:numCache>
                <c:formatCode>General</c:formatCode>
                <c:ptCount val="5"/>
                <c:pt idx="0">
                  <c:v>6</c:v>
                </c:pt>
                <c:pt idx="1">
                  <c:v>16</c:v>
                </c:pt>
                <c:pt idx="2">
                  <c:v>15</c:v>
                </c:pt>
                <c:pt idx="3">
                  <c:v>13</c:v>
                </c:pt>
                <c:pt idx="4">
                  <c:v>10</c:v>
                </c:pt>
              </c:numCache>
            </c:numRef>
          </c:val>
        </c:ser>
        <c:dLbls>
          <c:showLegendKey val="0"/>
          <c:showVal val="0"/>
          <c:showCatName val="0"/>
          <c:showSerName val="0"/>
          <c:showPercent val="0"/>
          <c:showBubbleSize val="0"/>
        </c:dLbls>
        <c:gapWidth val="150"/>
        <c:axId val="104199680"/>
        <c:axId val="104201216"/>
      </c:barChart>
      <c:catAx>
        <c:axId val="104199680"/>
        <c:scaling>
          <c:orientation val="minMax"/>
        </c:scaling>
        <c:delete val="0"/>
        <c:axPos val="b"/>
        <c:majorTickMark val="none"/>
        <c:minorTickMark val="none"/>
        <c:tickLblPos val="nextTo"/>
        <c:crossAx val="104201216"/>
        <c:crosses val="autoZero"/>
        <c:auto val="1"/>
        <c:lblAlgn val="ctr"/>
        <c:lblOffset val="100"/>
        <c:noMultiLvlLbl val="0"/>
      </c:catAx>
      <c:valAx>
        <c:axId val="104201216"/>
        <c:scaling>
          <c:orientation val="minMax"/>
        </c:scaling>
        <c:delete val="0"/>
        <c:axPos val="l"/>
        <c:majorGridlines/>
        <c:title>
          <c:tx>
            <c:rich>
              <a:bodyPr/>
              <a:lstStyle/>
              <a:p>
                <a:pPr>
                  <a:defRPr/>
                </a:pPr>
                <a:r>
                  <a:rPr lang="en-MY"/>
                  <a:t>RESPONDENT</a:t>
                </a:r>
              </a:p>
            </c:rich>
          </c:tx>
          <c:layout>
            <c:manualLayout>
              <c:xMode val="edge"/>
              <c:yMode val="edge"/>
              <c:x val="2.5052493438320209E-2"/>
              <c:y val="0.38680737824438705"/>
            </c:manualLayout>
          </c:layout>
          <c:overlay val="0"/>
        </c:title>
        <c:numFmt formatCode="General" sourceLinked="1"/>
        <c:majorTickMark val="none"/>
        <c:minorTickMark val="none"/>
        <c:tickLblPos val="nextTo"/>
        <c:crossAx val="10419968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How</a:t>
            </a:r>
            <a:r>
              <a:rPr lang="en-US" baseline="0"/>
              <a:t> respondent feels when the smoke from their cigarette is inhaled by others</a:t>
            </a:r>
            <a:endParaRPr lang="en-US"/>
          </a:p>
        </c:rich>
      </c:tx>
      <c:layout>
        <c:manualLayout>
          <c:xMode val="edge"/>
          <c:yMode val="edge"/>
          <c:x val="0.12252608456891842"/>
          <c:y val="2.3016854603124959E-2"/>
        </c:manualLayout>
      </c:layout>
      <c:overlay val="0"/>
    </c:title>
    <c:autoTitleDeleted val="0"/>
    <c:plotArea>
      <c:layout/>
      <c:barChart>
        <c:barDir val="col"/>
        <c:grouping val="clustered"/>
        <c:varyColors val="0"/>
        <c:ser>
          <c:idx val="0"/>
          <c:order val="0"/>
          <c:invertIfNegative val="0"/>
          <c:cat>
            <c:strLit>
              <c:ptCount val="5"/>
              <c:pt idx="0">
                <c:v>guilty/feel bad</c:v>
              </c:pt>
              <c:pt idx="1">
                <c:v>don't care</c:v>
              </c:pt>
              <c:pt idx="2">
                <c:v>uncomfortable/annoyed by respondent</c:v>
              </c:pt>
              <c:pt idx="3">
                <c:v>avoid smoking near them</c:v>
              </c:pt>
              <c:pt idx="4">
                <c:v>others</c:v>
              </c:pt>
            </c:strLit>
          </c:cat>
          <c:val>
            <c:numRef>
              <c:f>Sheet1!$B$13:$B$17</c:f>
              <c:numCache>
                <c:formatCode>General</c:formatCode>
                <c:ptCount val="5"/>
                <c:pt idx="0">
                  <c:v>11</c:v>
                </c:pt>
                <c:pt idx="1">
                  <c:v>25</c:v>
                </c:pt>
                <c:pt idx="2">
                  <c:v>4</c:v>
                </c:pt>
                <c:pt idx="3">
                  <c:v>4</c:v>
                </c:pt>
                <c:pt idx="4">
                  <c:v>16</c:v>
                </c:pt>
              </c:numCache>
            </c:numRef>
          </c:val>
        </c:ser>
        <c:dLbls>
          <c:showLegendKey val="0"/>
          <c:showVal val="0"/>
          <c:showCatName val="0"/>
          <c:showSerName val="0"/>
          <c:showPercent val="0"/>
          <c:showBubbleSize val="0"/>
        </c:dLbls>
        <c:gapWidth val="150"/>
        <c:axId val="105917440"/>
        <c:axId val="105927424"/>
      </c:barChart>
      <c:catAx>
        <c:axId val="105917440"/>
        <c:scaling>
          <c:orientation val="minMax"/>
        </c:scaling>
        <c:delete val="0"/>
        <c:axPos val="b"/>
        <c:majorTickMark val="out"/>
        <c:minorTickMark val="none"/>
        <c:tickLblPos val="nextTo"/>
        <c:crossAx val="105927424"/>
        <c:crosses val="autoZero"/>
        <c:auto val="1"/>
        <c:lblAlgn val="ctr"/>
        <c:lblOffset val="100"/>
        <c:noMultiLvlLbl val="0"/>
      </c:catAx>
      <c:valAx>
        <c:axId val="105927424"/>
        <c:scaling>
          <c:orientation val="minMax"/>
        </c:scaling>
        <c:delete val="0"/>
        <c:axPos val="l"/>
        <c:majorGridlines/>
        <c:numFmt formatCode="General" sourceLinked="1"/>
        <c:majorTickMark val="out"/>
        <c:minorTickMark val="none"/>
        <c:tickLblPos val="nextTo"/>
        <c:crossAx val="10591744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F7D38-68A0-4EEC-9AE9-5B3FE09CC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owner</cp:lastModifiedBy>
  <cp:revision>12</cp:revision>
  <dcterms:created xsi:type="dcterms:W3CDTF">2012-05-11T00:37:00Z</dcterms:created>
  <dcterms:modified xsi:type="dcterms:W3CDTF">2012-05-11T01:20:00Z</dcterms:modified>
</cp:coreProperties>
</file>