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F2E" w:rsidRDefault="00025F2E" w:rsidP="00871142">
      <w:pPr>
        <w:spacing w:after="0"/>
        <w:rPr>
          <w:ins w:id="0" w:author="owner" w:date="2012-03-28T10:51:00Z"/>
          <w:rFonts w:ascii="Times New Roman" w:hAnsi="Times New Roman" w:cs="Times New Roman"/>
          <w:sz w:val="28"/>
          <w:szCs w:val="28"/>
          <w:u w:val="single"/>
        </w:rPr>
      </w:pPr>
      <w:ins w:id="1" w:author="owner" w:date="2012-03-28T10:51:00Z">
        <w:r>
          <w:rPr>
            <w:rFonts w:ascii="Times New Roman" w:hAnsi="Times New Roman" w:cs="Times New Roman"/>
            <w:sz w:val="28"/>
            <w:szCs w:val="28"/>
            <w:u w:val="single"/>
          </w:rPr>
          <w:t>You need to provide some sort of introduction prior to asking people to respond to your questionnaire. You may refer to your classmates’ wiki. A few have good examples</w:t>
        </w:r>
      </w:ins>
    </w:p>
    <w:p w:rsidR="00871142" w:rsidRPr="00871142" w:rsidRDefault="00871142" w:rsidP="00871142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71142">
        <w:rPr>
          <w:rFonts w:ascii="Times New Roman" w:hAnsi="Times New Roman" w:cs="Times New Roman"/>
          <w:sz w:val="28"/>
          <w:szCs w:val="28"/>
          <w:u w:val="single"/>
        </w:rPr>
        <w:t>Questionnaires</w:t>
      </w:r>
    </w:p>
    <w:p w:rsidR="00871142" w:rsidRDefault="00871142" w:rsidP="00871142">
      <w:pPr>
        <w:spacing w:after="0"/>
        <w:rPr>
          <w:ins w:id="2" w:author="owner" w:date="2012-03-28T10:52:00Z"/>
          <w:rFonts w:ascii="Times New Roman" w:hAnsi="Times New Roman" w:cs="Times New Roman"/>
          <w:sz w:val="28"/>
          <w:szCs w:val="28"/>
        </w:rPr>
      </w:pPr>
    </w:p>
    <w:p w:rsidR="00025F2E" w:rsidRDefault="00025F2E" w:rsidP="00871142">
      <w:pPr>
        <w:spacing w:after="0"/>
        <w:rPr>
          <w:ins w:id="3" w:author="owner" w:date="2012-03-28T10:52:00Z"/>
          <w:rFonts w:ascii="Times New Roman" w:hAnsi="Times New Roman" w:cs="Times New Roman"/>
          <w:sz w:val="28"/>
          <w:szCs w:val="28"/>
        </w:rPr>
      </w:pPr>
      <w:ins w:id="4" w:author="owner" w:date="2012-03-28T10:52:00Z">
        <w:r>
          <w:rPr>
            <w:rFonts w:ascii="Times New Roman" w:hAnsi="Times New Roman" w:cs="Times New Roman"/>
            <w:sz w:val="28"/>
            <w:szCs w:val="28"/>
          </w:rPr>
          <w:t>SECTION A: Demographic information</w:t>
        </w:r>
      </w:ins>
    </w:p>
    <w:p w:rsidR="00025F2E" w:rsidRDefault="00025F2E" w:rsidP="00871142">
      <w:pPr>
        <w:spacing w:after="0"/>
        <w:rPr>
          <w:ins w:id="5" w:author="owner" w:date="2012-03-28T10:52:00Z"/>
          <w:rFonts w:ascii="Times New Roman" w:hAnsi="Times New Roman" w:cs="Times New Roman"/>
          <w:sz w:val="28"/>
          <w:szCs w:val="28"/>
        </w:rPr>
      </w:pPr>
    </w:p>
    <w:p w:rsidR="00025F2E" w:rsidRDefault="00025F2E" w:rsidP="00871142">
      <w:pPr>
        <w:spacing w:after="0"/>
        <w:rPr>
          <w:ins w:id="6" w:author="owner" w:date="2012-03-28T10:52:00Z"/>
          <w:rFonts w:ascii="Times New Roman" w:hAnsi="Times New Roman" w:cs="Times New Roman"/>
          <w:sz w:val="28"/>
          <w:szCs w:val="28"/>
        </w:rPr>
      </w:pPr>
      <w:ins w:id="7" w:author="owner" w:date="2012-03-28T10:52:00Z">
        <w:r>
          <w:rPr>
            <w:rFonts w:ascii="Times New Roman" w:hAnsi="Times New Roman" w:cs="Times New Roman"/>
            <w:sz w:val="28"/>
            <w:szCs w:val="28"/>
          </w:rPr>
          <w:t>??????????????????????</w:t>
        </w:r>
      </w:ins>
    </w:p>
    <w:p w:rsidR="00025F2E" w:rsidRDefault="00025F2E" w:rsidP="00871142">
      <w:pPr>
        <w:spacing w:after="0"/>
        <w:rPr>
          <w:ins w:id="8" w:author="owner" w:date="2012-03-28T10:52:00Z"/>
          <w:rFonts w:ascii="Times New Roman" w:hAnsi="Times New Roman" w:cs="Times New Roman"/>
          <w:sz w:val="28"/>
          <w:szCs w:val="28"/>
        </w:rPr>
      </w:pPr>
    </w:p>
    <w:p w:rsidR="00025F2E" w:rsidRPr="00871142" w:rsidRDefault="00025F2E" w:rsidP="00871142">
      <w:pPr>
        <w:spacing w:after="0"/>
        <w:rPr>
          <w:rFonts w:ascii="Times New Roman" w:hAnsi="Times New Roman" w:cs="Times New Roman"/>
          <w:sz w:val="28"/>
          <w:szCs w:val="28"/>
        </w:rPr>
      </w:pPr>
      <w:ins w:id="9" w:author="owner" w:date="2012-03-28T10:52:00Z">
        <w:r>
          <w:rPr>
            <w:rFonts w:ascii="Times New Roman" w:hAnsi="Times New Roman" w:cs="Times New Roman"/>
            <w:sz w:val="28"/>
            <w:szCs w:val="28"/>
          </w:rPr>
          <w:t>SECTION B</w:t>
        </w:r>
        <w:proofErr w:type="gramStart"/>
        <w:r>
          <w:rPr>
            <w:rFonts w:ascii="Times New Roman" w:hAnsi="Times New Roman" w:cs="Times New Roman"/>
            <w:sz w:val="28"/>
            <w:szCs w:val="28"/>
          </w:rPr>
          <w:t>:</w:t>
        </w:r>
      </w:ins>
      <w:ins w:id="10" w:author="owner" w:date="2012-03-28T10:55:00Z">
        <w:r w:rsidR="006160E3">
          <w:rPr>
            <w:rFonts w:ascii="Times New Roman" w:hAnsi="Times New Roman" w:cs="Times New Roman"/>
            <w:sz w:val="28"/>
            <w:szCs w:val="28"/>
          </w:rPr>
          <w:t xml:space="preserve"> ????</w:t>
        </w:r>
      </w:ins>
      <w:proofErr w:type="gramEnd"/>
    </w:p>
    <w:p w:rsidR="00871142" w:rsidRDefault="00871142" w:rsidP="00871142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71142">
        <w:rPr>
          <w:rFonts w:ascii="Times New Roman" w:hAnsi="Times New Roman" w:cs="Times New Roman"/>
          <w:sz w:val="28"/>
          <w:szCs w:val="28"/>
        </w:rPr>
        <w:t>How old were you when you started smoking?</w:t>
      </w:r>
    </w:p>
    <w:p w:rsidR="00871142" w:rsidRDefault="006160E3" w:rsidP="00871142">
      <w:pPr>
        <w:pStyle w:val="ListParagraph"/>
        <w:spacing w:after="0"/>
        <w:rPr>
          <w:ins w:id="11" w:author="owner" w:date="2012-03-28T10:52:00Z"/>
          <w:rFonts w:ascii="Times New Roman" w:hAnsi="Times New Roman" w:cs="Times New Roman"/>
          <w:sz w:val="28"/>
          <w:szCs w:val="28"/>
        </w:rPr>
      </w:pPr>
      <w:ins w:id="12" w:author="owner" w:date="2012-03-28T10:52:00Z">
        <w:r>
          <w:rPr>
            <w:rFonts w:ascii="Times New Roman" w:hAnsi="Times New Roman" w:cs="Times New Roman"/>
            <w:sz w:val="28"/>
            <w:szCs w:val="28"/>
          </w:rPr>
          <w:t>_________________</w:t>
        </w:r>
      </w:ins>
    </w:p>
    <w:p w:rsidR="006160E3" w:rsidRPr="00871142" w:rsidRDefault="006160E3" w:rsidP="00871142">
      <w:pPr>
        <w:pStyle w:val="ListParagraph"/>
        <w:spacing w:after="0"/>
        <w:rPr>
          <w:rFonts w:ascii="Times New Roman" w:hAnsi="Times New Roman" w:cs="Times New Roman"/>
          <w:sz w:val="28"/>
          <w:szCs w:val="28"/>
        </w:rPr>
      </w:pPr>
    </w:p>
    <w:p w:rsidR="006160E3" w:rsidRDefault="006160E3" w:rsidP="0087114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ins w:id="13" w:author="owner" w:date="2012-03-28T10:53:00Z"/>
          <w:rFonts w:ascii="Times New Roman" w:hAnsi="Times New Roman" w:cs="Times New Roman"/>
          <w:sz w:val="28"/>
          <w:szCs w:val="28"/>
        </w:rPr>
      </w:pPr>
      <w:ins w:id="14" w:author="owner" w:date="2012-03-28T10:53:00Z">
        <w:r>
          <w:rPr>
            <w:rFonts w:ascii="Times New Roman" w:hAnsi="Times New Roman" w:cs="Times New Roman"/>
            <w:sz w:val="28"/>
            <w:szCs w:val="28"/>
          </w:rPr>
          <w:t>Smoking makes me feel</w:t>
        </w:r>
      </w:ins>
      <w:ins w:id="15" w:author="owner" w:date="2012-03-28T10:54:00Z">
        <w:r>
          <w:rPr>
            <w:rFonts w:ascii="Times New Roman" w:hAnsi="Times New Roman" w:cs="Times New Roman"/>
            <w:sz w:val="28"/>
            <w:szCs w:val="28"/>
          </w:rPr>
          <w:t xml:space="preserve"> like a</w:t>
        </w:r>
      </w:ins>
      <w:proofErr w:type="gramStart"/>
      <w:ins w:id="16" w:author="owner" w:date="2012-03-28T10:53:00Z">
        <w:r>
          <w:rPr>
            <w:rFonts w:ascii="Times New Roman" w:hAnsi="Times New Roman" w:cs="Times New Roman"/>
            <w:sz w:val="28"/>
            <w:szCs w:val="28"/>
          </w:rPr>
          <w:t>…</w:t>
        </w:r>
      </w:ins>
      <w:moveToRangeStart w:id="17" w:author="owner" w:date="2012-03-28T10:54:00Z" w:name="move320695424"/>
      <w:moveTo w:id="18" w:author="owner" w:date="2012-03-28T10:54:00Z">
        <w:r w:rsidRPr="00917A4C">
          <w:rPr>
            <w:rFonts w:ascii="Times New Roman" w:hAnsi="Times New Roman" w:cs="Times New Roman"/>
            <w:sz w:val="28"/>
            <w:szCs w:val="28"/>
          </w:rPr>
          <w:t>(</w:t>
        </w:r>
        <w:commentRangeStart w:id="19"/>
        <w:proofErr w:type="gramEnd"/>
        <w:r w:rsidRPr="00917A4C">
          <w:rPr>
            <w:rFonts w:ascii="Times New Roman" w:hAnsi="Times New Roman" w:cs="Times New Roman"/>
            <w:sz w:val="28"/>
            <w:szCs w:val="28"/>
          </w:rPr>
          <w:t xml:space="preserve">Circle your answers </w:t>
        </w:r>
      </w:moveTo>
      <w:commentRangeEnd w:id="19"/>
      <w:r>
        <w:rPr>
          <w:rStyle w:val="CommentReference"/>
        </w:rPr>
        <w:commentReference w:id="19"/>
      </w:r>
      <w:moveTo w:id="20" w:author="owner" w:date="2012-03-28T10:54:00Z">
        <w:r w:rsidRPr="00917A4C">
          <w:rPr>
            <w:rFonts w:ascii="Times New Roman" w:hAnsi="Times New Roman" w:cs="Times New Roman"/>
            <w:sz w:val="28"/>
            <w:szCs w:val="28"/>
          </w:rPr>
          <w:t>and add any other reasons.)</w:t>
        </w:r>
      </w:moveTo>
      <w:moveToRangeEnd w:id="17"/>
    </w:p>
    <w:p w:rsidR="006160E3" w:rsidRDefault="006160E3" w:rsidP="006160E3">
      <w:pPr>
        <w:pStyle w:val="ListParagraph"/>
        <w:autoSpaceDE w:val="0"/>
        <w:autoSpaceDN w:val="0"/>
        <w:adjustRightInd w:val="0"/>
        <w:spacing w:after="0" w:line="240" w:lineRule="auto"/>
        <w:rPr>
          <w:ins w:id="21" w:author="owner" w:date="2012-03-28T10:53:00Z"/>
          <w:rFonts w:ascii="Times New Roman" w:hAnsi="Times New Roman" w:cs="Times New Roman"/>
          <w:sz w:val="28"/>
          <w:szCs w:val="28"/>
        </w:rPr>
        <w:pPrChange w:id="22" w:author="owner" w:date="2012-03-28T10:53:00Z">
          <w:pPr>
            <w:pStyle w:val="ListParagraph"/>
            <w:numPr>
              <w:numId w:val="1"/>
            </w:numPr>
            <w:autoSpaceDE w:val="0"/>
            <w:autoSpaceDN w:val="0"/>
            <w:adjustRightInd w:val="0"/>
            <w:spacing w:after="0" w:line="240" w:lineRule="auto"/>
            <w:ind w:hanging="360"/>
          </w:pPr>
        </w:pPrChange>
      </w:pPr>
    </w:p>
    <w:p w:rsidR="006160E3" w:rsidRDefault="006160E3" w:rsidP="006160E3">
      <w:pPr>
        <w:pStyle w:val="ListParagraph"/>
        <w:autoSpaceDE w:val="0"/>
        <w:autoSpaceDN w:val="0"/>
        <w:adjustRightInd w:val="0"/>
        <w:spacing w:after="0" w:line="240" w:lineRule="auto"/>
        <w:rPr>
          <w:ins w:id="23" w:author="owner" w:date="2012-03-28T10:54:00Z"/>
          <w:rFonts w:ascii="Times New Roman" w:hAnsi="Times New Roman" w:cs="Times New Roman"/>
          <w:sz w:val="28"/>
          <w:szCs w:val="28"/>
        </w:rPr>
        <w:pPrChange w:id="24" w:author="owner" w:date="2012-03-28T10:53:00Z">
          <w:pPr>
            <w:pStyle w:val="ListParagraph"/>
            <w:numPr>
              <w:numId w:val="1"/>
            </w:numPr>
            <w:autoSpaceDE w:val="0"/>
            <w:autoSpaceDN w:val="0"/>
            <w:adjustRightInd w:val="0"/>
            <w:spacing w:after="0" w:line="240" w:lineRule="auto"/>
            <w:ind w:hanging="360"/>
          </w:pPr>
        </w:pPrChange>
      </w:pPr>
      <w:proofErr w:type="gramStart"/>
      <w:ins w:id="25" w:author="owner" w:date="2012-03-28T10:53:00Z">
        <w:r>
          <w:rPr>
            <w:rFonts w:ascii="Times New Roman" w:hAnsi="Times New Roman" w:cs="Times New Roman"/>
            <w:sz w:val="28"/>
            <w:szCs w:val="28"/>
          </w:rPr>
          <w:t>a</w:t>
        </w:r>
        <w:proofErr w:type="gramEnd"/>
        <w:r>
          <w:rPr>
            <w:rFonts w:ascii="Times New Roman" w:hAnsi="Times New Roman" w:cs="Times New Roman"/>
            <w:sz w:val="28"/>
            <w:szCs w:val="28"/>
          </w:rPr>
          <w:t xml:space="preserve">. </w:t>
        </w:r>
      </w:ins>
      <w:del w:id="26" w:author="owner" w:date="2012-03-28T10:53:00Z">
        <w:r w:rsidR="00871142" w:rsidRPr="00871142" w:rsidDel="006160E3">
          <w:rPr>
            <w:rFonts w:ascii="Times New Roman" w:hAnsi="Times New Roman" w:cs="Times New Roman"/>
            <w:sz w:val="28"/>
            <w:szCs w:val="28"/>
          </w:rPr>
          <w:delText>Did you think is would make you feel:</w:delText>
        </w:r>
      </w:del>
      <w:r w:rsidR="00871142" w:rsidRPr="006160E3">
        <w:rPr>
          <w:rFonts w:ascii="Times New Roman" w:hAnsi="Times New Roman" w:cs="Times New Roman"/>
          <w:sz w:val="28"/>
          <w:szCs w:val="28"/>
          <w:rPrChange w:id="27" w:author="owner" w:date="2012-03-28T10:53:00Z">
            <w:rPr/>
          </w:rPrChange>
        </w:rPr>
        <w:t xml:space="preserve"> grown-up</w:t>
      </w:r>
    </w:p>
    <w:p w:rsidR="006160E3" w:rsidRDefault="006160E3" w:rsidP="006160E3">
      <w:pPr>
        <w:pStyle w:val="ListParagraph"/>
        <w:autoSpaceDE w:val="0"/>
        <w:autoSpaceDN w:val="0"/>
        <w:adjustRightInd w:val="0"/>
        <w:spacing w:after="0" w:line="240" w:lineRule="auto"/>
        <w:rPr>
          <w:ins w:id="28" w:author="owner" w:date="2012-03-28T10:54:00Z"/>
          <w:rFonts w:ascii="Times New Roman" w:hAnsi="Times New Roman" w:cs="Times New Roman"/>
          <w:sz w:val="28"/>
          <w:szCs w:val="28"/>
        </w:rPr>
        <w:pPrChange w:id="29" w:author="owner" w:date="2012-03-28T10:53:00Z">
          <w:pPr>
            <w:pStyle w:val="ListParagraph"/>
            <w:numPr>
              <w:numId w:val="1"/>
            </w:numPr>
            <w:autoSpaceDE w:val="0"/>
            <w:autoSpaceDN w:val="0"/>
            <w:adjustRightInd w:val="0"/>
            <w:spacing w:after="0" w:line="240" w:lineRule="auto"/>
            <w:ind w:hanging="360"/>
          </w:pPr>
        </w:pPrChange>
      </w:pPr>
      <w:ins w:id="30" w:author="owner" w:date="2012-03-28T10:54:00Z">
        <w:r>
          <w:rPr>
            <w:rFonts w:ascii="Times New Roman" w:hAnsi="Times New Roman" w:cs="Times New Roman"/>
            <w:sz w:val="28"/>
            <w:szCs w:val="28"/>
          </w:rPr>
          <w:t xml:space="preserve">B. </w:t>
        </w:r>
      </w:ins>
      <w:del w:id="31" w:author="owner" w:date="2012-03-28T10:54:00Z">
        <w:r w:rsidR="00871142" w:rsidRPr="006160E3" w:rsidDel="006160E3">
          <w:rPr>
            <w:rFonts w:ascii="Times New Roman" w:hAnsi="Times New Roman" w:cs="Times New Roman"/>
            <w:sz w:val="28"/>
            <w:szCs w:val="28"/>
            <w:rPrChange w:id="32" w:author="owner" w:date="2012-03-28T10:53:00Z">
              <w:rPr/>
            </w:rPrChange>
          </w:rPr>
          <w:delText xml:space="preserve">, </w:delText>
        </w:r>
      </w:del>
      <w:proofErr w:type="spellStart"/>
      <w:ins w:id="33" w:author="owner" w:date="2012-03-28T10:54:00Z">
        <w:r>
          <w:rPr>
            <w:rFonts w:ascii="Times New Roman" w:hAnsi="Times New Roman" w:cs="Times New Roman"/>
            <w:sz w:val="28"/>
            <w:szCs w:val="28"/>
          </w:rPr>
          <w:t>l</w:t>
        </w:r>
      </w:ins>
      <w:r w:rsidR="00871142" w:rsidRPr="006160E3">
        <w:rPr>
          <w:rFonts w:ascii="Times New Roman" w:hAnsi="Times New Roman" w:cs="Times New Roman"/>
          <w:sz w:val="28"/>
          <w:szCs w:val="28"/>
          <w:rPrChange w:id="34" w:author="owner" w:date="2012-03-28T10:53:00Z">
            <w:rPr/>
          </w:rPrChange>
        </w:rPr>
        <w:t>macho</w:t>
      </w:r>
      <w:proofErr w:type="spellEnd"/>
      <w:ins w:id="35" w:author="owner" w:date="2012-03-28T10:54:00Z">
        <w:r>
          <w:rPr>
            <w:rFonts w:ascii="Times New Roman" w:hAnsi="Times New Roman" w:cs="Times New Roman"/>
            <w:sz w:val="28"/>
            <w:szCs w:val="28"/>
          </w:rPr>
          <w:t xml:space="preserve"> man</w:t>
        </w:r>
      </w:ins>
      <w:r w:rsidR="00871142" w:rsidRPr="006160E3">
        <w:rPr>
          <w:rFonts w:ascii="Times New Roman" w:hAnsi="Times New Roman" w:cs="Times New Roman"/>
          <w:sz w:val="28"/>
          <w:szCs w:val="28"/>
          <w:rPrChange w:id="36" w:author="owner" w:date="2012-03-28T10:53:00Z">
            <w:rPr/>
          </w:rPrChange>
        </w:rPr>
        <w:t xml:space="preserve">, </w:t>
      </w:r>
    </w:p>
    <w:p w:rsidR="006160E3" w:rsidRDefault="006160E3" w:rsidP="006160E3">
      <w:pPr>
        <w:pStyle w:val="ListParagraph"/>
        <w:autoSpaceDE w:val="0"/>
        <w:autoSpaceDN w:val="0"/>
        <w:adjustRightInd w:val="0"/>
        <w:spacing w:after="0" w:line="240" w:lineRule="auto"/>
        <w:rPr>
          <w:ins w:id="37" w:author="owner" w:date="2012-03-28T10:54:00Z"/>
          <w:rFonts w:ascii="Times New Roman" w:hAnsi="Times New Roman" w:cs="Times New Roman"/>
          <w:sz w:val="28"/>
          <w:szCs w:val="28"/>
        </w:rPr>
        <w:pPrChange w:id="38" w:author="owner" w:date="2012-03-28T10:53:00Z">
          <w:pPr>
            <w:pStyle w:val="ListParagraph"/>
            <w:numPr>
              <w:numId w:val="1"/>
            </w:numPr>
            <w:autoSpaceDE w:val="0"/>
            <w:autoSpaceDN w:val="0"/>
            <w:adjustRightInd w:val="0"/>
            <w:spacing w:after="0" w:line="240" w:lineRule="auto"/>
            <w:ind w:hanging="360"/>
          </w:pPr>
        </w:pPrChange>
      </w:pPr>
      <w:ins w:id="39" w:author="owner" w:date="2012-03-28T10:54:00Z">
        <w:r>
          <w:rPr>
            <w:rFonts w:ascii="Times New Roman" w:hAnsi="Times New Roman" w:cs="Times New Roman"/>
            <w:sz w:val="28"/>
            <w:szCs w:val="28"/>
          </w:rPr>
          <w:t xml:space="preserve">C. </w:t>
        </w:r>
      </w:ins>
      <w:r w:rsidR="00871142" w:rsidRPr="006160E3">
        <w:rPr>
          <w:rFonts w:ascii="Times New Roman" w:hAnsi="Times New Roman" w:cs="Times New Roman"/>
          <w:sz w:val="28"/>
          <w:szCs w:val="28"/>
          <w:rPrChange w:id="40" w:author="owner" w:date="2012-03-28T10:53:00Z">
            <w:rPr/>
          </w:rPrChange>
        </w:rPr>
        <w:t xml:space="preserve">part of the “in-crowd” </w:t>
      </w:r>
    </w:p>
    <w:p w:rsidR="00871142" w:rsidRPr="006160E3" w:rsidRDefault="006160E3" w:rsidP="006160E3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rPrChange w:id="41" w:author="owner" w:date="2012-03-28T10:53:00Z">
            <w:rPr/>
          </w:rPrChange>
        </w:rPr>
        <w:pPrChange w:id="42" w:author="owner" w:date="2012-03-28T10:53:00Z">
          <w:pPr>
            <w:pStyle w:val="ListParagraph"/>
            <w:numPr>
              <w:numId w:val="1"/>
            </w:numPr>
            <w:autoSpaceDE w:val="0"/>
            <w:autoSpaceDN w:val="0"/>
            <w:adjustRightInd w:val="0"/>
            <w:spacing w:after="0" w:line="240" w:lineRule="auto"/>
            <w:ind w:hanging="360"/>
          </w:pPr>
        </w:pPrChange>
      </w:pPr>
      <w:proofErr w:type="gramStart"/>
      <w:ins w:id="43" w:author="owner" w:date="2012-03-28T10:54:00Z">
        <w:r>
          <w:rPr>
            <w:rFonts w:ascii="Times New Roman" w:hAnsi="Times New Roman" w:cs="Times New Roman"/>
            <w:sz w:val="28"/>
            <w:szCs w:val="28"/>
          </w:rPr>
          <w:t>d</w:t>
        </w:r>
        <w:proofErr w:type="gramEnd"/>
        <w:r>
          <w:rPr>
            <w:rFonts w:ascii="Times New Roman" w:hAnsi="Times New Roman" w:cs="Times New Roman"/>
            <w:sz w:val="28"/>
            <w:szCs w:val="28"/>
          </w:rPr>
          <w:t xml:space="preserve">. </w:t>
        </w:r>
      </w:ins>
      <w:del w:id="44" w:author="owner" w:date="2012-03-28T10:54:00Z">
        <w:r w:rsidR="00871142" w:rsidRPr="006160E3" w:rsidDel="006160E3">
          <w:rPr>
            <w:rFonts w:ascii="Times New Roman" w:hAnsi="Times New Roman" w:cs="Times New Roman"/>
            <w:sz w:val="28"/>
            <w:szCs w:val="28"/>
            <w:rPrChange w:id="45" w:author="owner" w:date="2012-03-28T10:53:00Z">
              <w:rPr/>
            </w:rPrChange>
          </w:rPr>
          <w:delText xml:space="preserve">or were you rebelling, </w:delText>
        </w:r>
      </w:del>
      <w:ins w:id="46" w:author="owner" w:date="2012-03-28T10:54:00Z">
        <w:r>
          <w:rPr>
            <w:rFonts w:ascii="Times New Roman" w:hAnsi="Times New Roman" w:cs="Times New Roman"/>
            <w:sz w:val="28"/>
            <w:szCs w:val="28"/>
          </w:rPr>
          <w:t xml:space="preserve">rebellious person as a sign of </w:t>
        </w:r>
      </w:ins>
      <w:r w:rsidR="00871142" w:rsidRPr="006160E3">
        <w:rPr>
          <w:rFonts w:ascii="Times New Roman" w:hAnsi="Times New Roman" w:cs="Times New Roman"/>
          <w:sz w:val="28"/>
          <w:szCs w:val="28"/>
          <w:rPrChange w:id="47" w:author="owner" w:date="2012-03-28T10:53:00Z">
            <w:rPr/>
          </w:rPrChange>
        </w:rPr>
        <w:t>being independent</w:t>
      </w:r>
      <w:del w:id="48" w:author="owner" w:date="2012-03-28T10:54:00Z">
        <w:r w:rsidR="00871142" w:rsidRPr="006160E3" w:rsidDel="006160E3">
          <w:rPr>
            <w:rFonts w:ascii="Times New Roman" w:hAnsi="Times New Roman" w:cs="Times New Roman"/>
            <w:sz w:val="28"/>
            <w:szCs w:val="28"/>
            <w:rPrChange w:id="49" w:author="owner" w:date="2012-03-28T10:53:00Z">
              <w:rPr/>
            </w:rPrChange>
          </w:rPr>
          <w:delText>?</w:delText>
        </w:r>
      </w:del>
      <w:r w:rsidR="00871142" w:rsidRPr="006160E3">
        <w:rPr>
          <w:rFonts w:ascii="Times New Roman" w:hAnsi="Times New Roman" w:cs="Times New Roman"/>
          <w:sz w:val="28"/>
          <w:szCs w:val="28"/>
          <w:rPrChange w:id="50" w:author="owner" w:date="2012-03-28T10:53:00Z">
            <w:rPr/>
          </w:rPrChange>
        </w:rPr>
        <w:t xml:space="preserve"> </w:t>
      </w:r>
      <w:moveFromRangeStart w:id="51" w:author="owner" w:date="2012-03-28T10:54:00Z" w:name="move320695424"/>
      <w:moveFrom w:id="52" w:author="owner" w:date="2012-03-28T10:54:00Z">
        <w:r w:rsidR="00871142" w:rsidRPr="006160E3" w:rsidDel="006160E3">
          <w:rPr>
            <w:rFonts w:ascii="Times New Roman" w:hAnsi="Times New Roman" w:cs="Times New Roman"/>
            <w:sz w:val="28"/>
            <w:szCs w:val="28"/>
            <w:rPrChange w:id="53" w:author="owner" w:date="2012-03-28T10:53:00Z">
              <w:rPr/>
            </w:rPrChange>
          </w:rPr>
          <w:t>(Circle your answers and add any other reasons.)</w:t>
        </w:r>
      </w:moveFrom>
      <w:moveFromRangeEnd w:id="51"/>
    </w:p>
    <w:p w:rsidR="00871142" w:rsidRPr="00871142" w:rsidRDefault="00871142" w:rsidP="008711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60E3" w:rsidRDefault="006160E3" w:rsidP="0087114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ins w:id="54" w:author="owner" w:date="2012-03-28T10:55:00Z"/>
          <w:rFonts w:ascii="Times New Roman" w:hAnsi="Times New Roman" w:cs="Times New Roman"/>
          <w:sz w:val="28"/>
          <w:szCs w:val="28"/>
        </w:rPr>
      </w:pPr>
      <w:ins w:id="55" w:author="owner" w:date="2012-03-28T10:55:00Z">
        <w:r>
          <w:rPr>
            <w:rFonts w:ascii="Times New Roman" w:hAnsi="Times New Roman" w:cs="Times New Roman"/>
            <w:sz w:val="28"/>
            <w:szCs w:val="28"/>
          </w:rPr>
          <w:t xml:space="preserve">Have you ever tried to </w:t>
        </w:r>
      </w:ins>
      <w:del w:id="56" w:author="owner" w:date="2012-03-28T10:55:00Z">
        <w:r w:rsidR="00871142" w:rsidRPr="00871142" w:rsidDel="006160E3">
          <w:rPr>
            <w:rFonts w:ascii="Times New Roman" w:hAnsi="Times New Roman" w:cs="Times New Roman"/>
            <w:sz w:val="28"/>
            <w:szCs w:val="28"/>
          </w:rPr>
          <w:delText>Did you ever</w:delText>
        </w:r>
      </w:del>
      <w:r w:rsidR="00871142" w:rsidRPr="00871142">
        <w:rPr>
          <w:rFonts w:ascii="Times New Roman" w:hAnsi="Times New Roman" w:cs="Times New Roman"/>
          <w:sz w:val="28"/>
          <w:szCs w:val="28"/>
        </w:rPr>
        <w:t xml:space="preserve"> quit</w:t>
      </w:r>
      <w:ins w:id="57" w:author="owner" w:date="2012-03-28T10:55:00Z">
        <w:r>
          <w:rPr>
            <w:rFonts w:ascii="Times New Roman" w:hAnsi="Times New Roman" w:cs="Times New Roman"/>
            <w:sz w:val="28"/>
            <w:szCs w:val="28"/>
          </w:rPr>
          <w:t xml:space="preserve"> smoking</w:t>
        </w:r>
      </w:ins>
      <w:r w:rsidR="00871142" w:rsidRPr="00871142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6160E3" w:rsidRDefault="00871142" w:rsidP="006160E3">
      <w:pPr>
        <w:pStyle w:val="ListParagraph"/>
        <w:autoSpaceDE w:val="0"/>
        <w:autoSpaceDN w:val="0"/>
        <w:adjustRightInd w:val="0"/>
        <w:spacing w:after="0" w:line="240" w:lineRule="auto"/>
        <w:rPr>
          <w:ins w:id="58" w:author="owner" w:date="2012-03-28T10:56:00Z"/>
          <w:rFonts w:ascii="Times New Roman" w:hAnsi="Times New Roman" w:cs="Times New Roman"/>
          <w:sz w:val="28"/>
          <w:szCs w:val="28"/>
        </w:rPr>
        <w:pPrChange w:id="59" w:author="owner" w:date="2012-03-28T10:55:00Z">
          <w:pPr>
            <w:pStyle w:val="ListParagraph"/>
            <w:numPr>
              <w:numId w:val="1"/>
            </w:numPr>
            <w:autoSpaceDE w:val="0"/>
            <w:autoSpaceDN w:val="0"/>
            <w:adjustRightInd w:val="0"/>
            <w:spacing w:after="0" w:line="240" w:lineRule="auto"/>
            <w:ind w:hanging="360"/>
          </w:pPr>
        </w:pPrChange>
      </w:pPr>
      <w:r w:rsidRPr="00871142">
        <w:rPr>
          <w:rFonts w:ascii="Times New Roman" w:hAnsi="Times New Roman" w:cs="Times New Roman"/>
          <w:sz w:val="28"/>
          <w:szCs w:val="28"/>
        </w:rPr>
        <w:t>Yes</w:t>
      </w:r>
    </w:p>
    <w:p w:rsidR="00871142" w:rsidRPr="006160E3" w:rsidRDefault="00871142" w:rsidP="006160E3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rPrChange w:id="60" w:author="owner" w:date="2012-03-28T10:56:00Z">
            <w:rPr/>
          </w:rPrChange>
        </w:rPr>
        <w:pPrChange w:id="61" w:author="owner" w:date="2012-03-28T10:56:00Z">
          <w:pPr>
            <w:pStyle w:val="ListParagraph"/>
            <w:numPr>
              <w:numId w:val="1"/>
            </w:numPr>
            <w:autoSpaceDE w:val="0"/>
            <w:autoSpaceDN w:val="0"/>
            <w:adjustRightInd w:val="0"/>
            <w:spacing w:after="0" w:line="240" w:lineRule="auto"/>
            <w:ind w:hanging="360"/>
          </w:pPr>
        </w:pPrChange>
      </w:pPr>
      <w:del w:id="62" w:author="owner" w:date="2012-03-28T10:56:00Z">
        <w:r w:rsidRPr="00871142" w:rsidDel="006160E3">
          <w:rPr>
            <w:rFonts w:ascii="Times New Roman" w:hAnsi="Times New Roman" w:cs="Times New Roman"/>
            <w:sz w:val="28"/>
            <w:szCs w:val="28"/>
          </w:rPr>
          <w:delText>/</w:delText>
        </w:r>
      </w:del>
      <w:ins w:id="63" w:author="owner" w:date="2012-03-28T10:56:00Z">
        <w:r w:rsidR="006160E3">
          <w:rPr>
            <w:rFonts w:ascii="Times New Roman" w:hAnsi="Times New Roman" w:cs="Times New Roman"/>
            <w:sz w:val="28"/>
            <w:szCs w:val="28"/>
          </w:rPr>
          <w:t>N</w:t>
        </w:r>
      </w:ins>
      <w:del w:id="64" w:author="owner" w:date="2012-03-28T10:56:00Z">
        <w:r w:rsidRPr="00871142" w:rsidDel="006160E3">
          <w:rPr>
            <w:rFonts w:ascii="Times New Roman" w:hAnsi="Times New Roman" w:cs="Times New Roman"/>
            <w:sz w:val="28"/>
            <w:szCs w:val="28"/>
          </w:rPr>
          <w:delText>n</w:delText>
        </w:r>
      </w:del>
      <w:r w:rsidRPr="00871142">
        <w:rPr>
          <w:rFonts w:ascii="Times New Roman" w:hAnsi="Times New Roman" w:cs="Times New Roman"/>
          <w:sz w:val="28"/>
          <w:szCs w:val="28"/>
        </w:rPr>
        <w:t xml:space="preserve">o. </w:t>
      </w:r>
      <w:moveFromRangeStart w:id="65" w:author="owner" w:date="2012-03-28T10:56:00Z" w:name="move320695519"/>
      <w:moveFrom w:id="66" w:author="owner" w:date="2012-03-28T10:56:00Z">
        <w:r w:rsidRPr="006160E3" w:rsidDel="006160E3">
          <w:rPr>
            <w:rFonts w:ascii="Times New Roman" w:hAnsi="Times New Roman" w:cs="Times New Roman"/>
            <w:sz w:val="28"/>
            <w:szCs w:val="28"/>
            <w:rPrChange w:id="67" w:author="owner" w:date="2012-03-28T10:56:00Z">
              <w:rPr/>
            </w:rPrChange>
          </w:rPr>
          <w:t>How? Cold turkey, patch, gum, other_</w:t>
        </w:r>
      </w:moveFrom>
      <w:moveFromRangeEnd w:id="65"/>
      <w:r w:rsidRPr="006160E3">
        <w:rPr>
          <w:rFonts w:ascii="Times New Roman" w:hAnsi="Times New Roman" w:cs="Times New Roman"/>
          <w:sz w:val="28"/>
          <w:szCs w:val="28"/>
          <w:rPrChange w:id="68" w:author="owner" w:date="2012-03-28T10:56:00Z">
            <w:rPr/>
          </w:rPrChange>
        </w:rPr>
        <w:t>__________ (Circle)</w:t>
      </w:r>
    </w:p>
    <w:p w:rsidR="006160E3" w:rsidRDefault="006160E3" w:rsidP="00871142">
      <w:pPr>
        <w:pStyle w:val="ListParagraph"/>
        <w:autoSpaceDE w:val="0"/>
        <w:autoSpaceDN w:val="0"/>
        <w:adjustRightInd w:val="0"/>
        <w:spacing w:after="0" w:line="240" w:lineRule="auto"/>
        <w:rPr>
          <w:ins w:id="69" w:author="owner" w:date="2012-03-28T10:56:00Z"/>
          <w:rFonts w:ascii="Times New Roman" w:hAnsi="Times New Roman" w:cs="Times New Roman"/>
          <w:sz w:val="28"/>
          <w:szCs w:val="28"/>
        </w:rPr>
      </w:pPr>
    </w:p>
    <w:p w:rsidR="006160E3" w:rsidRDefault="006160E3" w:rsidP="006160E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ins w:id="70" w:author="owner" w:date="2012-03-28T10:56:00Z"/>
          <w:rFonts w:ascii="Times New Roman" w:hAnsi="Times New Roman" w:cs="Times New Roman"/>
          <w:sz w:val="28"/>
          <w:szCs w:val="28"/>
        </w:rPr>
        <w:pPrChange w:id="71" w:author="owner" w:date="2012-03-28T10:56:00Z">
          <w:pPr>
            <w:pStyle w:val="ListParagraph"/>
            <w:autoSpaceDE w:val="0"/>
            <w:autoSpaceDN w:val="0"/>
            <w:adjustRightInd w:val="0"/>
            <w:spacing w:after="0" w:line="240" w:lineRule="auto"/>
          </w:pPr>
        </w:pPrChange>
      </w:pPr>
      <w:ins w:id="72" w:author="owner" w:date="2012-03-28T10:56:00Z">
        <w:r>
          <w:rPr>
            <w:rFonts w:ascii="Times New Roman" w:hAnsi="Times New Roman" w:cs="Times New Roman"/>
            <w:sz w:val="28"/>
            <w:szCs w:val="28"/>
          </w:rPr>
          <w:t>If yes, how</w:t>
        </w:r>
      </w:ins>
      <w:moveToRangeStart w:id="73" w:author="owner" w:date="2012-03-28T10:56:00Z" w:name="move320695519"/>
      <w:moveTo w:id="74" w:author="owner" w:date="2012-03-28T10:56:00Z">
        <w:del w:id="75" w:author="owner" w:date="2012-03-28T10:56:00Z">
          <w:r w:rsidRPr="00EE0005" w:rsidDel="006160E3">
            <w:rPr>
              <w:rFonts w:ascii="Times New Roman" w:hAnsi="Times New Roman" w:cs="Times New Roman"/>
              <w:sz w:val="28"/>
              <w:szCs w:val="28"/>
            </w:rPr>
            <w:delText>How?</w:delText>
          </w:r>
        </w:del>
        <w:r w:rsidRPr="00EE0005">
          <w:rPr>
            <w:rFonts w:ascii="Times New Roman" w:hAnsi="Times New Roman" w:cs="Times New Roman"/>
            <w:sz w:val="28"/>
            <w:szCs w:val="28"/>
          </w:rPr>
          <w:t xml:space="preserve"> </w:t>
        </w:r>
      </w:moveTo>
    </w:p>
    <w:p w:rsidR="006160E3" w:rsidRDefault="006160E3" w:rsidP="006160E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ins w:id="76" w:author="owner" w:date="2012-03-28T10:56:00Z"/>
          <w:rFonts w:ascii="Times New Roman" w:hAnsi="Times New Roman" w:cs="Times New Roman"/>
          <w:sz w:val="28"/>
          <w:szCs w:val="28"/>
        </w:rPr>
        <w:pPrChange w:id="77" w:author="owner" w:date="2012-03-28T10:56:00Z">
          <w:pPr>
            <w:pStyle w:val="ListParagraph"/>
            <w:autoSpaceDE w:val="0"/>
            <w:autoSpaceDN w:val="0"/>
            <w:adjustRightInd w:val="0"/>
            <w:spacing w:after="0" w:line="240" w:lineRule="auto"/>
            <w:ind w:left="0"/>
          </w:pPr>
        </w:pPrChange>
      </w:pPr>
      <w:moveTo w:id="78" w:author="owner" w:date="2012-03-28T10:56:00Z">
        <w:r w:rsidRPr="00EE0005">
          <w:rPr>
            <w:rFonts w:ascii="Times New Roman" w:hAnsi="Times New Roman" w:cs="Times New Roman"/>
            <w:sz w:val="28"/>
            <w:szCs w:val="28"/>
          </w:rPr>
          <w:t xml:space="preserve">Cold turkey, </w:t>
        </w:r>
      </w:moveTo>
    </w:p>
    <w:p w:rsidR="006160E3" w:rsidRDefault="006160E3" w:rsidP="006160E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ins w:id="79" w:author="owner" w:date="2012-03-28T10:56:00Z"/>
          <w:rFonts w:ascii="Times New Roman" w:hAnsi="Times New Roman" w:cs="Times New Roman"/>
          <w:sz w:val="28"/>
          <w:szCs w:val="28"/>
        </w:rPr>
        <w:pPrChange w:id="80" w:author="owner" w:date="2012-03-28T10:56:00Z">
          <w:pPr>
            <w:pStyle w:val="ListParagraph"/>
            <w:autoSpaceDE w:val="0"/>
            <w:autoSpaceDN w:val="0"/>
            <w:adjustRightInd w:val="0"/>
            <w:spacing w:after="0" w:line="240" w:lineRule="auto"/>
            <w:ind w:left="0"/>
          </w:pPr>
        </w:pPrChange>
      </w:pPr>
      <w:moveTo w:id="81" w:author="owner" w:date="2012-03-28T10:56:00Z">
        <w:r w:rsidRPr="00EE0005">
          <w:rPr>
            <w:rFonts w:ascii="Times New Roman" w:hAnsi="Times New Roman" w:cs="Times New Roman"/>
            <w:sz w:val="28"/>
            <w:szCs w:val="28"/>
          </w:rPr>
          <w:t xml:space="preserve">patch, </w:t>
        </w:r>
      </w:moveTo>
    </w:p>
    <w:p w:rsidR="006160E3" w:rsidRDefault="006160E3" w:rsidP="006160E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ins w:id="82" w:author="owner" w:date="2012-03-28T10:56:00Z"/>
          <w:rFonts w:ascii="Times New Roman" w:hAnsi="Times New Roman" w:cs="Times New Roman"/>
          <w:sz w:val="28"/>
          <w:szCs w:val="28"/>
        </w:rPr>
        <w:pPrChange w:id="83" w:author="owner" w:date="2012-03-28T10:56:00Z">
          <w:pPr>
            <w:pStyle w:val="ListParagraph"/>
            <w:autoSpaceDE w:val="0"/>
            <w:autoSpaceDN w:val="0"/>
            <w:adjustRightInd w:val="0"/>
            <w:spacing w:after="0" w:line="240" w:lineRule="auto"/>
            <w:ind w:left="0"/>
          </w:pPr>
        </w:pPrChange>
      </w:pPr>
      <w:moveTo w:id="84" w:author="owner" w:date="2012-03-28T10:56:00Z">
        <w:r w:rsidRPr="00EE0005">
          <w:rPr>
            <w:rFonts w:ascii="Times New Roman" w:hAnsi="Times New Roman" w:cs="Times New Roman"/>
            <w:sz w:val="28"/>
            <w:szCs w:val="28"/>
          </w:rPr>
          <w:t xml:space="preserve">gum, </w:t>
        </w:r>
      </w:moveTo>
    </w:p>
    <w:p w:rsidR="00871142" w:rsidRPr="00871142" w:rsidRDefault="006160E3" w:rsidP="006160E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pPrChange w:id="85" w:author="owner" w:date="2012-03-28T10:56:00Z">
          <w:pPr>
            <w:pStyle w:val="ListParagraph"/>
            <w:autoSpaceDE w:val="0"/>
            <w:autoSpaceDN w:val="0"/>
            <w:adjustRightInd w:val="0"/>
            <w:spacing w:after="0" w:line="240" w:lineRule="auto"/>
            <w:ind w:left="0"/>
          </w:pPr>
        </w:pPrChange>
      </w:pPr>
      <w:moveTo w:id="86" w:author="owner" w:date="2012-03-28T10:56:00Z">
        <w:r w:rsidRPr="00EE0005">
          <w:rPr>
            <w:rFonts w:ascii="Times New Roman" w:hAnsi="Times New Roman" w:cs="Times New Roman"/>
            <w:sz w:val="28"/>
            <w:szCs w:val="28"/>
          </w:rPr>
          <w:t>other_</w:t>
        </w:r>
      </w:moveTo>
      <w:moveToRangeEnd w:id="73"/>
    </w:p>
    <w:p w:rsidR="006160E3" w:rsidRDefault="006160E3" w:rsidP="006160E3">
      <w:pPr>
        <w:autoSpaceDE w:val="0"/>
        <w:autoSpaceDN w:val="0"/>
        <w:adjustRightInd w:val="0"/>
        <w:spacing w:after="0" w:line="240" w:lineRule="auto"/>
        <w:ind w:left="720"/>
        <w:rPr>
          <w:ins w:id="87" w:author="owner" w:date="2012-03-28T10:57:00Z"/>
          <w:rFonts w:ascii="Times New Roman" w:hAnsi="Times New Roman" w:cs="Times New Roman"/>
          <w:sz w:val="28"/>
          <w:szCs w:val="28"/>
        </w:rPr>
        <w:pPrChange w:id="88" w:author="owner" w:date="2012-03-28T10:57:00Z">
          <w:pPr>
            <w:pStyle w:val="ListParagraph"/>
            <w:numPr>
              <w:numId w:val="1"/>
            </w:numPr>
            <w:autoSpaceDE w:val="0"/>
            <w:autoSpaceDN w:val="0"/>
            <w:adjustRightInd w:val="0"/>
            <w:spacing w:after="0" w:line="240" w:lineRule="auto"/>
            <w:ind w:hanging="360"/>
          </w:pPr>
        </w:pPrChange>
      </w:pPr>
    </w:p>
    <w:p w:rsidR="00871142" w:rsidRPr="006160E3" w:rsidRDefault="00871142" w:rsidP="006160E3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8"/>
          <w:szCs w:val="28"/>
          <w:rPrChange w:id="89" w:author="owner" w:date="2012-03-28T10:57:00Z">
            <w:rPr/>
          </w:rPrChange>
        </w:rPr>
        <w:pPrChange w:id="90" w:author="owner" w:date="2012-03-28T10:57:00Z">
          <w:pPr>
            <w:pStyle w:val="ListParagraph"/>
            <w:numPr>
              <w:numId w:val="1"/>
            </w:numPr>
            <w:autoSpaceDE w:val="0"/>
            <w:autoSpaceDN w:val="0"/>
            <w:adjustRightInd w:val="0"/>
            <w:spacing w:after="0" w:line="240" w:lineRule="auto"/>
            <w:ind w:hanging="360"/>
          </w:pPr>
        </w:pPrChange>
      </w:pPr>
      <w:commentRangeStart w:id="91"/>
      <w:r w:rsidRPr="006160E3">
        <w:rPr>
          <w:rFonts w:ascii="Times New Roman" w:hAnsi="Times New Roman" w:cs="Times New Roman"/>
          <w:sz w:val="28"/>
          <w:szCs w:val="28"/>
          <w:rPrChange w:id="92" w:author="owner" w:date="2012-03-28T10:57:00Z">
            <w:rPr/>
          </w:rPrChange>
        </w:rPr>
        <w:t>When? _______________________ How long did you stay off</w:t>
      </w:r>
      <w:proofErr w:type="gramStart"/>
      <w:r w:rsidRPr="006160E3">
        <w:rPr>
          <w:rFonts w:ascii="Times New Roman" w:hAnsi="Times New Roman" w:cs="Times New Roman"/>
          <w:sz w:val="28"/>
          <w:szCs w:val="28"/>
          <w:rPrChange w:id="93" w:author="owner" w:date="2012-03-28T10:57:00Z">
            <w:rPr/>
          </w:rPrChange>
        </w:rPr>
        <w:t>?_</w:t>
      </w:r>
      <w:proofErr w:type="gramEnd"/>
      <w:r w:rsidRPr="006160E3">
        <w:rPr>
          <w:rFonts w:ascii="Times New Roman" w:hAnsi="Times New Roman" w:cs="Times New Roman"/>
          <w:sz w:val="28"/>
          <w:szCs w:val="28"/>
          <w:rPrChange w:id="94" w:author="owner" w:date="2012-03-28T10:57:00Z">
            <w:rPr/>
          </w:rPrChange>
        </w:rPr>
        <w:t>________________</w:t>
      </w:r>
      <w:commentRangeEnd w:id="91"/>
      <w:r w:rsidR="006160E3">
        <w:rPr>
          <w:rStyle w:val="CommentReference"/>
        </w:rPr>
        <w:commentReference w:id="91"/>
      </w:r>
    </w:p>
    <w:p w:rsidR="00871142" w:rsidRPr="00871142" w:rsidRDefault="00871142" w:rsidP="008711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1142" w:rsidRDefault="00871142" w:rsidP="008A3C74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ins w:id="95" w:author="owner" w:date="2012-03-28T10:58:00Z"/>
          <w:rFonts w:ascii="Times New Roman" w:hAnsi="Times New Roman" w:cs="Times New Roman"/>
          <w:sz w:val="28"/>
          <w:szCs w:val="28"/>
        </w:rPr>
        <w:pPrChange w:id="96" w:author="owner" w:date="2012-03-28T10:57:00Z">
          <w:pPr>
            <w:pStyle w:val="ListParagraph"/>
            <w:numPr>
              <w:numId w:val="1"/>
            </w:numPr>
            <w:autoSpaceDE w:val="0"/>
            <w:autoSpaceDN w:val="0"/>
            <w:adjustRightInd w:val="0"/>
            <w:spacing w:after="0" w:line="240" w:lineRule="auto"/>
            <w:ind w:hanging="360"/>
          </w:pPr>
        </w:pPrChange>
      </w:pPr>
      <w:r w:rsidRPr="00871142">
        <w:rPr>
          <w:rFonts w:ascii="Times New Roman" w:hAnsi="Times New Roman" w:cs="Times New Roman"/>
          <w:sz w:val="28"/>
          <w:szCs w:val="28"/>
        </w:rPr>
        <w:t>What did you learn from this relapse?</w:t>
      </w:r>
    </w:p>
    <w:p w:rsidR="002F64CC" w:rsidRDefault="002F64CC" w:rsidP="008A3C74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ins w:id="97" w:author="owner" w:date="2012-03-28T10:58:00Z"/>
          <w:rFonts w:ascii="Times New Roman" w:hAnsi="Times New Roman" w:cs="Times New Roman"/>
          <w:sz w:val="28"/>
          <w:szCs w:val="28"/>
        </w:rPr>
        <w:pPrChange w:id="98" w:author="owner" w:date="2012-03-28T10:57:00Z">
          <w:pPr>
            <w:pStyle w:val="ListParagraph"/>
            <w:numPr>
              <w:numId w:val="1"/>
            </w:numPr>
            <w:autoSpaceDE w:val="0"/>
            <w:autoSpaceDN w:val="0"/>
            <w:adjustRightInd w:val="0"/>
            <w:spacing w:after="0" w:line="240" w:lineRule="auto"/>
            <w:ind w:hanging="360"/>
          </w:pPr>
        </w:pPrChange>
      </w:pPr>
    </w:p>
    <w:p w:rsidR="002F64CC" w:rsidRDefault="002F64CC" w:rsidP="008A3C74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  <w:pPrChange w:id="99" w:author="owner" w:date="2012-03-28T10:57:00Z">
          <w:pPr>
            <w:pStyle w:val="ListParagraph"/>
            <w:numPr>
              <w:numId w:val="1"/>
            </w:numPr>
            <w:autoSpaceDE w:val="0"/>
            <w:autoSpaceDN w:val="0"/>
            <w:adjustRightInd w:val="0"/>
            <w:spacing w:after="0" w:line="240" w:lineRule="auto"/>
            <w:ind w:hanging="360"/>
          </w:pPr>
        </w:pPrChange>
      </w:pPr>
      <w:ins w:id="100" w:author="owner" w:date="2012-03-28T10:58:00Z">
        <w:r>
          <w:rPr>
            <w:rFonts w:ascii="Times New Roman" w:hAnsi="Times New Roman" w:cs="Times New Roman"/>
            <w:sz w:val="28"/>
            <w:szCs w:val="28"/>
          </w:rPr>
          <w:t>__________________________________________</w:t>
        </w:r>
      </w:ins>
    </w:p>
    <w:p w:rsidR="00871142" w:rsidRPr="00871142" w:rsidRDefault="00871142" w:rsidP="0087114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64CC" w:rsidRDefault="00871142" w:rsidP="008A3C74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ins w:id="101" w:author="owner" w:date="2012-03-28T10:58:00Z"/>
          <w:rFonts w:ascii="Times New Roman" w:hAnsi="Times New Roman" w:cs="Times New Roman"/>
          <w:sz w:val="28"/>
          <w:szCs w:val="28"/>
        </w:rPr>
        <w:pPrChange w:id="102" w:author="owner" w:date="2012-03-28T10:57:00Z">
          <w:pPr>
            <w:pStyle w:val="ListParagraph"/>
            <w:numPr>
              <w:numId w:val="1"/>
            </w:numPr>
            <w:autoSpaceDE w:val="0"/>
            <w:autoSpaceDN w:val="0"/>
            <w:adjustRightInd w:val="0"/>
            <w:spacing w:after="0" w:line="240" w:lineRule="auto"/>
            <w:ind w:hanging="360"/>
          </w:pPr>
        </w:pPrChange>
      </w:pPr>
      <w:r w:rsidRPr="00871142">
        <w:rPr>
          <w:rFonts w:ascii="Times New Roman" w:hAnsi="Times New Roman" w:cs="Times New Roman"/>
          <w:sz w:val="28"/>
          <w:szCs w:val="28"/>
        </w:rPr>
        <w:t xml:space="preserve">How much do you smoke now? </w:t>
      </w:r>
    </w:p>
    <w:p w:rsidR="00871142" w:rsidRDefault="002F64CC" w:rsidP="008A3C74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  <w:pPrChange w:id="103" w:author="owner" w:date="2012-03-28T10:57:00Z">
          <w:pPr>
            <w:pStyle w:val="ListParagraph"/>
            <w:numPr>
              <w:numId w:val="1"/>
            </w:numPr>
            <w:autoSpaceDE w:val="0"/>
            <w:autoSpaceDN w:val="0"/>
            <w:adjustRightInd w:val="0"/>
            <w:spacing w:after="0" w:line="240" w:lineRule="auto"/>
            <w:ind w:hanging="360"/>
          </w:pPr>
        </w:pPrChange>
      </w:pPr>
      <w:ins w:id="104" w:author="owner" w:date="2012-03-28T10:58:00Z">
        <w:r>
          <w:rPr>
            <w:rFonts w:ascii="Times New Roman" w:hAnsi="Times New Roman" w:cs="Times New Roman"/>
            <w:sz w:val="28"/>
            <w:szCs w:val="28"/>
          </w:rPr>
          <w:t xml:space="preserve">Number of </w:t>
        </w:r>
      </w:ins>
      <w:del w:id="105" w:author="owner" w:date="2012-03-28T10:58:00Z">
        <w:r w:rsidR="00871142" w:rsidRPr="00871142" w:rsidDel="002F64CC">
          <w:rPr>
            <w:rFonts w:ascii="Times New Roman" w:hAnsi="Times New Roman" w:cs="Times New Roman"/>
            <w:sz w:val="28"/>
            <w:szCs w:val="28"/>
          </w:rPr>
          <w:delText xml:space="preserve"># </w:delText>
        </w:r>
      </w:del>
      <w:del w:id="106" w:author="owner" w:date="2012-03-28T10:59:00Z">
        <w:r w:rsidR="00871142" w:rsidRPr="00871142" w:rsidDel="002F64CC">
          <w:rPr>
            <w:rFonts w:ascii="Times New Roman" w:hAnsi="Times New Roman" w:cs="Times New Roman"/>
            <w:sz w:val="28"/>
            <w:szCs w:val="28"/>
          </w:rPr>
          <w:delText xml:space="preserve">Packs______ </w:delText>
        </w:r>
      </w:del>
      <w:del w:id="107" w:author="owner" w:date="2012-03-28T10:58:00Z">
        <w:r w:rsidR="00871142" w:rsidRPr="00871142" w:rsidDel="002F64CC">
          <w:rPr>
            <w:rFonts w:ascii="Times New Roman" w:hAnsi="Times New Roman" w:cs="Times New Roman"/>
            <w:sz w:val="28"/>
            <w:szCs w:val="28"/>
          </w:rPr>
          <w:delText>#</w:delText>
        </w:r>
      </w:del>
      <w:del w:id="108" w:author="owner" w:date="2012-03-28T10:59:00Z">
        <w:r w:rsidR="00871142" w:rsidRPr="00871142" w:rsidDel="002F64CC">
          <w:rPr>
            <w:rFonts w:ascii="Times New Roman" w:hAnsi="Times New Roman" w:cs="Times New Roman"/>
            <w:sz w:val="28"/>
            <w:szCs w:val="28"/>
          </w:rPr>
          <w:delText xml:space="preserve"> </w:delText>
        </w:r>
      </w:del>
      <w:commentRangeStart w:id="109"/>
      <w:r w:rsidR="00871142" w:rsidRPr="00871142">
        <w:rPr>
          <w:rFonts w:ascii="Times New Roman" w:hAnsi="Times New Roman" w:cs="Times New Roman"/>
          <w:sz w:val="28"/>
          <w:szCs w:val="28"/>
        </w:rPr>
        <w:t>Cigarettes</w:t>
      </w:r>
      <w:commentRangeEnd w:id="109"/>
      <w:r>
        <w:rPr>
          <w:rStyle w:val="CommentReference"/>
        </w:rPr>
        <w:commentReference w:id="109"/>
      </w:r>
      <w:r w:rsidR="00871142" w:rsidRPr="00871142">
        <w:rPr>
          <w:rFonts w:ascii="Times New Roman" w:hAnsi="Times New Roman" w:cs="Times New Roman"/>
          <w:sz w:val="28"/>
          <w:szCs w:val="28"/>
        </w:rPr>
        <w:t>_____________________</w:t>
      </w:r>
    </w:p>
    <w:p w:rsidR="00871142" w:rsidRPr="00871142" w:rsidRDefault="00871142" w:rsidP="008711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1142" w:rsidRDefault="00871142" w:rsidP="008A3C74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  <w:pPrChange w:id="110" w:author="owner" w:date="2012-03-28T10:57:00Z">
          <w:pPr>
            <w:pStyle w:val="ListParagraph"/>
            <w:numPr>
              <w:numId w:val="1"/>
            </w:numPr>
            <w:autoSpaceDE w:val="0"/>
            <w:autoSpaceDN w:val="0"/>
            <w:adjustRightInd w:val="0"/>
            <w:spacing w:after="0" w:line="240" w:lineRule="auto"/>
            <w:ind w:hanging="360"/>
          </w:pPr>
        </w:pPrChange>
      </w:pPr>
      <w:commentRangeStart w:id="111"/>
      <w:r w:rsidRPr="00871142">
        <w:rPr>
          <w:rFonts w:ascii="Times New Roman" w:hAnsi="Times New Roman" w:cs="Times New Roman"/>
          <w:bCs/>
          <w:sz w:val="28"/>
          <w:szCs w:val="28"/>
        </w:rPr>
        <w:t xml:space="preserve">What do you like about smoking? </w:t>
      </w:r>
      <w:r w:rsidRPr="00871142">
        <w:rPr>
          <w:rFonts w:ascii="Times New Roman" w:hAnsi="Times New Roman" w:cs="Times New Roman"/>
          <w:sz w:val="28"/>
          <w:szCs w:val="28"/>
        </w:rPr>
        <w:t>Relaxation, a break, stress-relief, concentration, it’s 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1142">
        <w:rPr>
          <w:rFonts w:ascii="Times New Roman" w:hAnsi="Times New Roman" w:cs="Times New Roman"/>
          <w:sz w:val="28"/>
          <w:szCs w:val="28"/>
        </w:rPr>
        <w:t>friend, the smell, something to do with my hands, it’s just a habit. (Circle and add others.)</w:t>
      </w:r>
      <w:commentRangeEnd w:id="111"/>
      <w:r w:rsidR="002F64CC">
        <w:rPr>
          <w:rStyle w:val="CommentReference"/>
        </w:rPr>
        <w:commentReference w:id="111"/>
      </w:r>
    </w:p>
    <w:p w:rsidR="00871142" w:rsidRPr="00871142" w:rsidRDefault="00871142" w:rsidP="008711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1142" w:rsidRDefault="00871142" w:rsidP="008A3C74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  <w:pPrChange w:id="112" w:author="owner" w:date="2012-03-28T10:57:00Z">
          <w:pPr>
            <w:pStyle w:val="ListParagraph"/>
            <w:numPr>
              <w:numId w:val="1"/>
            </w:numPr>
            <w:autoSpaceDE w:val="0"/>
            <w:autoSpaceDN w:val="0"/>
            <w:adjustRightInd w:val="0"/>
            <w:spacing w:after="0" w:line="240" w:lineRule="auto"/>
            <w:ind w:hanging="360"/>
          </w:pPr>
        </w:pPrChange>
      </w:pPr>
      <w:commentRangeStart w:id="113"/>
      <w:r w:rsidRPr="00871142">
        <w:rPr>
          <w:rFonts w:ascii="Times New Roman" w:hAnsi="Times New Roman" w:cs="Times New Roman"/>
          <w:bCs/>
          <w:sz w:val="28"/>
          <w:szCs w:val="28"/>
        </w:rPr>
        <w:t xml:space="preserve">What activities do you associate most with smoking? </w:t>
      </w:r>
      <w:r w:rsidRPr="00871142">
        <w:rPr>
          <w:rFonts w:ascii="Times New Roman" w:hAnsi="Times New Roman" w:cs="Times New Roman"/>
          <w:sz w:val="28"/>
          <w:szCs w:val="28"/>
        </w:rPr>
        <w:t>Waking up, coffee, after meals,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1142">
        <w:rPr>
          <w:rFonts w:ascii="Times New Roman" w:hAnsi="Times New Roman" w:cs="Times New Roman"/>
          <w:sz w:val="28"/>
          <w:szCs w:val="28"/>
        </w:rPr>
        <w:t>phone, driving, TV/computer, breaks, relaxing, alcohol, partying. (Circle and add others.)</w:t>
      </w:r>
      <w:commentRangeEnd w:id="113"/>
      <w:r w:rsidR="002F64CC">
        <w:rPr>
          <w:rStyle w:val="CommentReference"/>
        </w:rPr>
        <w:commentReference w:id="113"/>
      </w:r>
    </w:p>
    <w:p w:rsidR="00871142" w:rsidRPr="00871142" w:rsidRDefault="00871142" w:rsidP="00871142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871142" w:rsidRPr="00871142" w:rsidRDefault="00871142" w:rsidP="0087114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1142" w:rsidRDefault="00871142" w:rsidP="008A3C74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  <w:pPrChange w:id="114" w:author="owner" w:date="2012-03-28T10:57:00Z">
          <w:pPr>
            <w:pStyle w:val="ListParagraph"/>
            <w:numPr>
              <w:numId w:val="1"/>
            </w:numPr>
            <w:autoSpaceDE w:val="0"/>
            <w:autoSpaceDN w:val="0"/>
            <w:adjustRightInd w:val="0"/>
            <w:spacing w:after="0" w:line="240" w:lineRule="auto"/>
            <w:ind w:hanging="360"/>
          </w:pPr>
        </w:pPrChange>
      </w:pPr>
      <w:commentRangeStart w:id="115"/>
      <w:r w:rsidRPr="00871142">
        <w:rPr>
          <w:rFonts w:ascii="Times New Roman" w:hAnsi="Times New Roman" w:cs="Times New Roman"/>
          <w:bCs/>
          <w:sz w:val="28"/>
          <w:szCs w:val="28"/>
        </w:rPr>
        <w:t xml:space="preserve">Where do you smoke? </w:t>
      </w:r>
      <w:proofErr w:type="gramStart"/>
      <w:r w:rsidRPr="00871142">
        <w:rPr>
          <w:rFonts w:ascii="Times New Roman" w:hAnsi="Times New Roman" w:cs="Times New Roman"/>
          <w:sz w:val="28"/>
          <w:szCs w:val="28"/>
        </w:rPr>
        <w:t>Indoors, porch, outside, work, driving.</w:t>
      </w:r>
      <w:proofErr w:type="gramEnd"/>
      <w:r w:rsidRPr="00871142">
        <w:rPr>
          <w:rFonts w:ascii="Times New Roman" w:hAnsi="Times New Roman" w:cs="Times New Roman"/>
          <w:sz w:val="28"/>
          <w:szCs w:val="28"/>
        </w:rPr>
        <w:t xml:space="preserve"> (Circle and add others.)</w:t>
      </w:r>
      <w:commentRangeEnd w:id="115"/>
      <w:r w:rsidR="002F64CC">
        <w:rPr>
          <w:rStyle w:val="CommentReference"/>
        </w:rPr>
        <w:commentReference w:id="115"/>
      </w:r>
    </w:p>
    <w:p w:rsidR="00871142" w:rsidRPr="00871142" w:rsidRDefault="00871142" w:rsidP="0087114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1142" w:rsidRDefault="00871142" w:rsidP="008A3C74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  <w:pPrChange w:id="116" w:author="owner" w:date="2012-03-28T10:57:00Z">
          <w:pPr>
            <w:pStyle w:val="ListParagraph"/>
            <w:numPr>
              <w:numId w:val="1"/>
            </w:numPr>
            <w:autoSpaceDE w:val="0"/>
            <w:autoSpaceDN w:val="0"/>
            <w:adjustRightInd w:val="0"/>
            <w:spacing w:after="0" w:line="240" w:lineRule="auto"/>
            <w:ind w:hanging="360"/>
          </w:pPr>
        </w:pPrChange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commentRangeStart w:id="117"/>
      <w:r w:rsidRPr="00871142">
        <w:rPr>
          <w:rFonts w:ascii="Times New Roman" w:hAnsi="Times New Roman" w:cs="Times New Roman"/>
          <w:bCs/>
          <w:sz w:val="28"/>
          <w:szCs w:val="28"/>
        </w:rPr>
        <w:t xml:space="preserve">Do any feelings trigger your smoking? </w:t>
      </w:r>
      <w:r>
        <w:rPr>
          <w:rFonts w:ascii="Times New Roman" w:hAnsi="Times New Roman" w:cs="Times New Roman"/>
          <w:sz w:val="28"/>
          <w:szCs w:val="28"/>
        </w:rPr>
        <w:t xml:space="preserve">Stress, frustration, boredom, </w:t>
      </w:r>
      <w:r w:rsidRPr="00871142">
        <w:rPr>
          <w:rFonts w:ascii="Times New Roman" w:hAnsi="Times New Roman" w:cs="Times New Roman"/>
          <w:sz w:val="28"/>
          <w:szCs w:val="28"/>
        </w:rPr>
        <w:t>loneliness, anger,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1142">
        <w:rPr>
          <w:rFonts w:ascii="Times New Roman" w:hAnsi="Times New Roman" w:cs="Times New Roman"/>
          <w:sz w:val="28"/>
          <w:szCs w:val="28"/>
        </w:rPr>
        <w:t>sadness, need to concentrate, wanting to be like the others. (Circle and add others.)</w:t>
      </w:r>
      <w:commentRangeEnd w:id="117"/>
      <w:r w:rsidR="002F64CC">
        <w:rPr>
          <w:rStyle w:val="CommentReference"/>
        </w:rPr>
        <w:commentReference w:id="117"/>
      </w:r>
    </w:p>
    <w:p w:rsidR="00871142" w:rsidRPr="00871142" w:rsidRDefault="00871142" w:rsidP="008711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64CC" w:rsidRDefault="00871142" w:rsidP="008A3C74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ins w:id="118" w:author="owner" w:date="2012-03-28T11:00:00Z"/>
          <w:rFonts w:ascii="Times New Roman" w:hAnsi="Times New Roman" w:cs="Times New Roman"/>
          <w:sz w:val="28"/>
          <w:szCs w:val="28"/>
        </w:rPr>
        <w:pPrChange w:id="119" w:author="owner" w:date="2012-03-28T10:57:00Z">
          <w:pPr>
            <w:pStyle w:val="ListParagraph"/>
            <w:numPr>
              <w:numId w:val="1"/>
            </w:numPr>
            <w:autoSpaceDE w:val="0"/>
            <w:autoSpaceDN w:val="0"/>
            <w:adjustRightInd w:val="0"/>
            <w:spacing w:after="0" w:line="240" w:lineRule="auto"/>
            <w:ind w:hanging="360"/>
          </w:pPr>
        </w:pPrChange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1142">
        <w:rPr>
          <w:rFonts w:ascii="Times New Roman" w:hAnsi="Times New Roman" w:cs="Times New Roman"/>
          <w:sz w:val="28"/>
          <w:szCs w:val="28"/>
        </w:rPr>
        <w:t xml:space="preserve">Does anyone in your household smoke? </w:t>
      </w:r>
    </w:p>
    <w:p w:rsidR="002F64CC" w:rsidRDefault="002F64CC" w:rsidP="008A3C74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ins w:id="120" w:author="owner" w:date="2012-03-28T11:00:00Z"/>
          <w:rFonts w:ascii="Times New Roman" w:hAnsi="Times New Roman" w:cs="Times New Roman"/>
          <w:sz w:val="28"/>
          <w:szCs w:val="28"/>
        </w:rPr>
        <w:pPrChange w:id="121" w:author="owner" w:date="2012-03-28T10:57:00Z">
          <w:pPr>
            <w:pStyle w:val="ListParagraph"/>
            <w:numPr>
              <w:numId w:val="1"/>
            </w:numPr>
            <w:autoSpaceDE w:val="0"/>
            <w:autoSpaceDN w:val="0"/>
            <w:adjustRightInd w:val="0"/>
            <w:spacing w:after="0" w:line="240" w:lineRule="auto"/>
            <w:ind w:hanging="360"/>
          </w:pPr>
        </w:pPrChange>
      </w:pPr>
      <w:ins w:id="122" w:author="owner" w:date="2012-03-28T11:00:00Z">
        <w:r>
          <w:rPr>
            <w:rFonts w:ascii="Times New Roman" w:hAnsi="Times New Roman" w:cs="Times New Roman"/>
            <w:sz w:val="28"/>
            <w:szCs w:val="28"/>
          </w:rPr>
          <w:t>YES</w:t>
        </w:r>
      </w:ins>
    </w:p>
    <w:p w:rsidR="00922CF2" w:rsidRDefault="002F64CC" w:rsidP="008A3C74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ins w:id="123" w:author="owner" w:date="2012-03-28T11:00:00Z"/>
          <w:rFonts w:ascii="Times New Roman" w:hAnsi="Times New Roman" w:cs="Times New Roman"/>
          <w:sz w:val="28"/>
          <w:szCs w:val="28"/>
        </w:rPr>
        <w:pPrChange w:id="124" w:author="owner" w:date="2012-03-28T10:57:00Z">
          <w:pPr>
            <w:pStyle w:val="ListParagraph"/>
            <w:numPr>
              <w:numId w:val="1"/>
            </w:numPr>
            <w:autoSpaceDE w:val="0"/>
            <w:autoSpaceDN w:val="0"/>
            <w:adjustRightInd w:val="0"/>
            <w:spacing w:after="0" w:line="240" w:lineRule="auto"/>
            <w:ind w:hanging="360"/>
          </w:pPr>
        </w:pPrChange>
      </w:pPr>
      <w:ins w:id="125" w:author="owner" w:date="2012-03-28T11:00:00Z">
        <w:r>
          <w:rPr>
            <w:rFonts w:ascii="Times New Roman" w:hAnsi="Times New Roman" w:cs="Times New Roman"/>
            <w:sz w:val="28"/>
            <w:szCs w:val="28"/>
          </w:rPr>
          <w:t xml:space="preserve">NO </w:t>
        </w:r>
      </w:ins>
    </w:p>
    <w:p w:rsidR="00922CF2" w:rsidRDefault="00922CF2" w:rsidP="008A3C74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ins w:id="126" w:author="owner" w:date="2012-03-28T11:00:00Z"/>
          <w:rFonts w:ascii="Times New Roman" w:hAnsi="Times New Roman" w:cs="Times New Roman"/>
          <w:sz w:val="28"/>
          <w:szCs w:val="28"/>
        </w:rPr>
        <w:pPrChange w:id="127" w:author="owner" w:date="2012-03-28T10:57:00Z">
          <w:pPr>
            <w:pStyle w:val="ListParagraph"/>
            <w:numPr>
              <w:numId w:val="1"/>
            </w:numPr>
            <w:autoSpaceDE w:val="0"/>
            <w:autoSpaceDN w:val="0"/>
            <w:adjustRightInd w:val="0"/>
            <w:spacing w:after="0" w:line="240" w:lineRule="auto"/>
            <w:ind w:hanging="360"/>
          </w:pPr>
        </w:pPrChange>
      </w:pPr>
    </w:p>
    <w:p w:rsidR="00871142" w:rsidRDefault="00922CF2" w:rsidP="008A3C74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  <w:pPrChange w:id="128" w:author="owner" w:date="2012-03-28T10:57:00Z">
          <w:pPr>
            <w:pStyle w:val="ListParagraph"/>
            <w:numPr>
              <w:numId w:val="1"/>
            </w:numPr>
            <w:autoSpaceDE w:val="0"/>
            <w:autoSpaceDN w:val="0"/>
            <w:adjustRightInd w:val="0"/>
            <w:spacing w:after="0" w:line="240" w:lineRule="auto"/>
            <w:ind w:hanging="360"/>
          </w:pPr>
        </w:pPrChange>
      </w:pPr>
      <w:ins w:id="129" w:author="owner" w:date="2012-03-28T11:00:00Z">
        <w:r>
          <w:rPr>
            <w:rFonts w:ascii="Times New Roman" w:hAnsi="Times New Roman" w:cs="Times New Roman"/>
            <w:sz w:val="28"/>
            <w:szCs w:val="28"/>
          </w:rPr>
          <w:t xml:space="preserve">If yes, </w:t>
        </w:r>
      </w:ins>
      <w:commentRangeStart w:id="130"/>
      <w:proofErr w:type="gramStart"/>
      <w:r w:rsidR="00871142" w:rsidRPr="00871142">
        <w:rPr>
          <w:rFonts w:ascii="Times New Roman" w:hAnsi="Times New Roman" w:cs="Times New Roman"/>
          <w:sz w:val="28"/>
          <w:szCs w:val="28"/>
        </w:rPr>
        <w:t>Who</w:t>
      </w:r>
      <w:proofErr w:type="gramEnd"/>
      <w:r w:rsidR="00871142" w:rsidRPr="00871142">
        <w:rPr>
          <w:rFonts w:ascii="Times New Roman" w:hAnsi="Times New Roman" w:cs="Times New Roman"/>
          <w:sz w:val="28"/>
          <w:szCs w:val="28"/>
        </w:rPr>
        <w:t>?</w:t>
      </w:r>
      <w:commentRangeEnd w:id="130"/>
      <w:r>
        <w:rPr>
          <w:rStyle w:val="CommentReference"/>
        </w:rPr>
        <w:commentReference w:id="130"/>
      </w:r>
    </w:p>
    <w:p w:rsidR="00871142" w:rsidRPr="00871142" w:rsidRDefault="00871142" w:rsidP="008711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1142" w:rsidRDefault="00871142" w:rsidP="008A3C74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  <w:pPrChange w:id="131" w:author="owner" w:date="2012-03-28T10:57:00Z">
          <w:pPr>
            <w:pStyle w:val="ListParagraph"/>
            <w:numPr>
              <w:numId w:val="1"/>
            </w:numPr>
            <w:autoSpaceDE w:val="0"/>
            <w:autoSpaceDN w:val="0"/>
            <w:adjustRightInd w:val="0"/>
            <w:spacing w:after="0" w:line="240" w:lineRule="auto"/>
            <w:ind w:hanging="360"/>
          </w:pPr>
        </w:pPrChange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commentRangeStart w:id="132"/>
      <w:r w:rsidRPr="00871142">
        <w:rPr>
          <w:rFonts w:ascii="Times New Roman" w:hAnsi="Times New Roman" w:cs="Times New Roman"/>
          <w:sz w:val="28"/>
          <w:szCs w:val="28"/>
        </w:rPr>
        <w:t>Does anyone nag you about quitting? Who?</w:t>
      </w:r>
      <w:commentRangeEnd w:id="132"/>
      <w:r w:rsidR="00E212BF">
        <w:rPr>
          <w:rStyle w:val="CommentReference"/>
        </w:rPr>
        <w:commentReference w:id="132"/>
      </w:r>
    </w:p>
    <w:p w:rsidR="00871142" w:rsidRPr="00871142" w:rsidRDefault="00871142" w:rsidP="008711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1142" w:rsidRDefault="00871142" w:rsidP="008A3C74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bCs/>
          <w:sz w:val="28"/>
          <w:szCs w:val="28"/>
        </w:rPr>
        <w:pPrChange w:id="133" w:author="owner" w:date="2012-03-28T10:57:00Z">
          <w:pPr>
            <w:pStyle w:val="ListParagraph"/>
            <w:numPr>
              <w:numId w:val="1"/>
            </w:numPr>
            <w:autoSpaceDE w:val="0"/>
            <w:autoSpaceDN w:val="0"/>
            <w:adjustRightInd w:val="0"/>
            <w:spacing w:after="0" w:line="240" w:lineRule="auto"/>
            <w:ind w:hanging="360"/>
          </w:pPr>
        </w:pPrChange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commentRangeStart w:id="134"/>
      <w:r w:rsidRPr="00871142">
        <w:rPr>
          <w:rFonts w:ascii="Times New Roman" w:hAnsi="Times New Roman" w:cs="Times New Roman"/>
          <w:bCs/>
          <w:sz w:val="28"/>
          <w:szCs w:val="28"/>
        </w:rPr>
        <w:t>Who supports you in quitting?</w:t>
      </w:r>
      <w:commentRangeEnd w:id="134"/>
      <w:r w:rsidR="00E212BF">
        <w:rPr>
          <w:rStyle w:val="CommentReference"/>
        </w:rPr>
        <w:commentReference w:id="134"/>
      </w:r>
    </w:p>
    <w:p w:rsidR="00871142" w:rsidRPr="00871142" w:rsidRDefault="00871142" w:rsidP="008711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71142" w:rsidRPr="00871142" w:rsidRDefault="00871142" w:rsidP="008A3C74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  <w:pPrChange w:id="135" w:author="owner" w:date="2012-03-28T10:57:00Z">
          <w:pPr>
            <w:pStyle w:val="ListParagraph"/>
            <w:numPr>
              <w:numId w:val="1"/>
            </w:numPr>
            <w:autoSpaceDE w:val="0"/>
            <w:autoSpaceDN w:val="0"/>
            <w:adjustRightInd w:val="0"/>
            <w:spacing w:after="0" w:line="240" w:lineRule="auto"/>
            <w:ind w:hanging="360"/>
          </w:pPr>
        </w:pPrChange>
      </w:pPr>
      <w:r w:rsidRPr="00871142">
        <w:rPr>
          <w:rFonts w:ascii="Times New Roman" w:hAnsi="Times New Roman" w:cs="Times New Roman"/>
          <w:sz w:val="28"/>
          <w:szCs w:val="28"/>
        </w:rPr>
        <w:t>“</w:t>
      </w:r>
      <w:r w:rsidRPr="00871142">
        <w:rPr>
          <w:rFonts w:ascii="Times New Roman" w:hAnsi="Times New Roman" w:cs="Times New Roman"/>
          <w:bCs/>
          <w:sz w:val="28"/>
          <w:szCs w:val="28"/>
        </w:rPr>
        <w:t xml:space="preserve">I want to stop smoking because </w:t>
      </w:r>
      <w:r w:rsidRPr="00871142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871142" w:rsidRDefault="00871142" w:rsidP="0087114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14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________________________________________________________________________________________.”</w:t>
      </w:r>
    </w:p>
    <w:p w:rsidR="00871142" w:rsidRPr="00871142" w:rsidRDefault="00871142" w:rsidP="0087114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1142" w:rsidRDefault="00871142" w:rsidP="008A3C74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  <w:pPrChange w:id="136" w:author="owner" w:date="2012-03-28T10:57:00Z">
          <w:pPr>
            <w:pStyle w:val="ListParagraph"/>
            <w:numPr>
              <w:numId w:val="1"/>
            </w:numPr>
            <w:autoSpaceDE w:val="0"/>
            <w:autoSpaceDN w:val="0"/>
            <w:adjustRightInd w:val="0"/>
            <w:spacing w:after="0" w:line="240" w:lineRule="auto"/>
            <w:ind w:hanging="360"/>
          </w:pPr>
        </w:pPrChange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commentRangeStart w:id="137"/>
      <w:r w:rsidRPr="00871142">
        <w:rPr>
          <w:rFonts w:ascii="Times New Roman" w:hAnsi="Times New Roman" w:cs="Times New Roman"/>
          <w:bCs/>
          <w:sz w:val="28"/>
          <w:szCs w:val="28"/>
        </w:rPr>
        <w:t xml:space="preserve">What do you dislike about smoking? </w:t>
      </w:r>
      <w:r w:rsidRPr="00871142">
        <w:rPr>
          <w:rFonts w:ascii="Times New Roman" w:hAnsi="Times New Roman" w:cs="Times New Roman"/>
          <w:sz w:val="28"/>
          <w:szCs w:val="28"/>
        </w:rPr>
        <w:t>(Circle and add others.)</w:t>
      </w:r>
    </w:p>
    <w:p w:rsidR="00871142" w:rsidRPr="00871142" w:rsidRDefault="00871142" w:rsidP="0087114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1142" w:rsidRPr="00871142" w:rsidRDefault="00871142" w:rsidP="008A3C74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  <w:pPrChange w:id="138" w:author="owner" w:date="2012-03-28T10:57:00Z">
          <w:pPr>
            <w:pStyle w:val="ListParagraph"/>
            <w:numPr>
              <w:numId w:val="1"/>
            </w:numPr>
            <w:autoSpaceDE w:val="0"/>
            <w:autoSpaceDN w:val="0"/>
            <w:adjustRightInd w:val="0"/>
            <w:spacing w:after="0" w:line="240" w:lineRule="auto"/>
            <w:ind w:hanging="360"/>
          </w:pPr>
        </w:pPrChange>
      </w:pPr>
      <w:r w:rsidRPr="00871142">
        <w:rPr>
          <w:rFonts w:ascii="Times New Roman" w:hAnsi="Times New Roman" w:cs="Times New Roman"/>
          <w:sz w:val="28"/>
          <w:szCs w:val="28"/>
        </w:rPr>
        <w:t>Health problems/worries: lung disease, shortness of breath, cough, cancer, heart, blood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1142">
        <w:rPr>
          <w:rFonts w:ascii="Times New Roman" w:hAnsi="Times New Roman" w:cs="Times New Roman"/>
          <w:sz w:val="28"/>
          <w:szCs w:val="28"/>
        </w:rPr>
        <w:t>pressure, low energy, medications, oxygen, Doctor’s concerns, wrinkles, early death.</w:t>
      </w:r>
      <w:commentRangeEnd w:id="137"/>
      <w:r w:rsidR="00F15D37">
        <w:rPr>
          <w:rStyle w:val="CommentReference"/>
        </w:rPr>
        <w:commentReference w:id="137"/>
      </w:r>
    </w:p>
    <w:sectPr w:rsidR="00871142" w:rsidRPr="00871142" w:rsidSect="00FD65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9" w:author="owner" w:date="2012-03-28T10:55:00Z" w:initials="o">
    <w:p w:rsidR="006160E3" w:rsidRDefault="006160E3">
      <w:pPr>
        <w:pStyle w:val="CommentText"/>
      </w:pPr>
      <w:r>
        <w:rPr>
          <w:rStyle w:val="CommentReference"/>
        </w:rPr>
        <w:annotationRef/>
      </w:r>
      <w:r>
        <w:t>Does this mean the participant can choose more than ONE? Be specific</w:t>
      </w:r>
    </w:p>
  </w:comment>
  <w:comment w:id="91" w:author="owner" w:date="2012-03-28T10:57:00Z" w:initials="o">
    <w:p w:rsidR="006160E3" w:rsidRDefault="006160E3">
      <w:pPr>
        <w:pStyle w:val="CommentText"/>
      </w:pPr>
      <w:r>
        <w:rPr>
          <w:rStyle w:val="CommentReference"/>
        </w:rPr>
        <w:annotationRef/>
      </w:r>
      <w:r>
        <w:t>When what? Unclear!</w:t>
      </w:r>
    </w:p>
  </w:comment>
  <w:comment w:id="109" w:author="owner" w:date="2012-03-28T10:59:00Z" w:initials="o">
    <w:p w:rsidR="002F64CC" w:rsidRDefault="002F64CC">
      <w:pPr>
        <w:pStyle w:val="CommentText"/>
      </w:pPr>
      <w:r>
        <w:rPr>
          <w:rStyle w:val="CommentReference"/>
        </w:rPr>
        <w:annotationRef/>
      </w:r>
      <w:r>
        <w:t>Provide the options in range</w:t>
      </w:r>
    </w:p>
  </w:comment>
  <w:comment w:id="111" w:author="owner" w:date="2012-03-28T10:59:00Z" w:initials="o">
    <w:p w:rsidR="002F64CC" w:rsidRDefault="002F64CC">
      <w:pPr>
        <w:pStyle w:val="CommentText"/>
      </w:pPr>
      <w:r>
        <w:rPr>
          <w:rStyle w:val="CommentReference"/>
        </w:rPr>
        <w:annotationRef/>
      </w:r>
      <w:r>
        <w:t>Refer to question 2</w:t>
      </w:r>
    </w:p>
  </w:comment>
  <w:comment w:id="113" w:author="owner" w:date="2012-03-28T11:00:00Z" w:initials="o">
    <w:p w:rsidR="002F64CC" w:rsidRDefault="002F64CC">
      <w:pPr>
        <w:pStyle w:val="CommentText"/>
      </w:pPr>
      <w:r>
        <w:rPr>
          <w:rStyle w:val="CommentReference"/>
        </w:rPr>
        <w:annotationRef/>
      </w:r>
      <w:r>
        <w:t>Refer to question 2</w:t>
      </w:r>
    </w:p>
  </w:comment>
  <w:comment w:id="115" w:author="owner" w:date="2012-03-28T11:00:00Z" w:initials="o">
    <w:p w:rsidR="002F64CC" w:rsidRDefault="002F64CC">
      <w:pPr>
        <w:pStyle w:val="CommentText"/>
      </w:pPr>
      <w:r>
        <w:rPr>
          <w:rStyle w:val="CommentReference"/>
        </w:rPr>
        <w:annotationRef/>
      </w:r>
      <w:r>
        <w:t>Refer to question 2</w:t>
      </w:r>
    </w:p>
  </w:comment>
  <w:comment w:id="117" w:author="owner" w:date="2012-03-28T11:00:00Z" w:initials="o">
    <w:p w:rsidR="002F64CC" w:rsidRDefault="002F64CC">
      <w:pPr>
        <w:pStyle w:val="CommentText"/>
      </w:pPr>
      <w:r>
        <w:rPr>
          <w:rStyle w:val="CommentReference"/>
        </w:rPr>
        <w:annotationRef/>
      </w:r>
      <w:r>
        <w:t>Refer to question 2</w:t>
      </w:r>
    </w:p>
  </w:comment>
  <w:comment w:id="130" w:author="owner" w:date="2012-03-28T11:01:00Z" w:initials="o">
    <w:p w:rsidR="00922CF2" w:rsidRDefault="00922CF2">
      <w:pPr>
        <w:pStyle w:val="CommentText"/>
      </w:pPr>
      <w:r>
        <w:rPr>
          <w:rStyle w:val="CommentReference"/>
        </w:rPr>
        <w:annotationRef/>
      </w:r>
      <w:r>
        <w:t>Provide options. Example: a. Father b. Mother c. Sister d. Brother e. Others _____</w:t>
      </w:r>
    </w:p>
  </w:comment>
  <w:comment w:id="132" w:author="owner" w:date="2012-03-28T11:01:00Z" w:initials="o">
    <w:p w:rsidR="00E212BF" w:rsidRDefault="00E212BF">
      <w:pPr>
        <w:pStyle w:val="CommentText"/>
      </w:pPr>
      <w:r>
        <w:rPr>
          <w:rStyle w:val="CommentReference"/>
        </w:rPr>
        <w:annotationRef/>
      </w:r>
      <w:r>
        <w:t>Refer to comment 8</w:t>
      </w:r>
    </w:p>
  </w:comment>
  <w:comment w:id="134" w:author="owner" w:date="2012-03-28T11:01:00Z" w:initials="o">
    <w:p w:rsidR="00E212BF" w:rsidRDefault="00E212BF">
      <w:pPr>
        <w:pStyle w:val="CommentText"/>
      </w:pPr>
      <w:r>
        <w:rPr>
          <w:rStyle w:val="CommentReference"/>
        </w:rPr>
        <w:annotationRef/>
      </w:r>
      <w:r>
        <w:t>Refer to comment 8</w:t>
      </w:r>
    </w:p>
  </w:comment>
  <w:comment w:id="137" w:author="owner" w:date="2012-03-28T11:02:00Z" w:initials="o">
    <w:p w:rsidR="00F15D37" w:rsidRDefault="00F15D37">
      <w:pPr>
        <w:pStyle w:val="CommentText"/>
      </w:pPr>
      <w:r>
        <w:rPr>
          <w:rStyle w:val="CommentReference"/>
        </w:rPr>
        <w:annotationRef/>
      </w:r>
      <w:r>
        <w:t xml:space="preserve">Refer to question </w:t>
      </w:r>
      <w:r>
        <w:t>2</w:t>
      </w:r>
      <w:bookmarkStart w:id="139" w:name="_GoBack"/>
      <w:bookmarkEnd w:id="139"/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849CF"/>
    <w:multiLevelType w:val="hybridMultilevel"/>
    <w:tmpl w:val="9F6EBD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C2593"/>
    <w:multiLevelType w:val="hybridMultilevel"/>
    <w:tmpl w:val="185CFD62"/>
    <w:lvl w:ilvl="0" w:tplc="D42646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142"/>
    <w:rsid w:val="00025F2E"/>
    <w:rsid w:val="000B65B2"/>
    <w:rsid w:val="002F64CC"/>
    <w:rsid w:val="006160E3"/>
    <w:rsid w:val="00871142"/>
    <w:rsid w:val="008A3C74"/>
    <w:rsid w:val="00922CF2"/>
    <w:rsid w:val="00B70789"/>
    <w:rsid w:val="00E212BF"/>
    <w:rsid w:val="00F15D37"/>
    <w:rsid w:val="00FD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11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6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0E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160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60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60E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60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60E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11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6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0E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160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60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60E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60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60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mr.kurosaki</dc:creator>
  <cp:lastModifiedBy>owner</cp:lastModifiedBy>
  <cp:revision>9</cp:revision>
  <dcterms:created xsi:type="dcterms:W3CDTF">2012-03-28T02:50:00Z</dcterms:created>
  <dcterms:modified xsi:type="dcterms:W3CDTF">2012-03-28T03:02:00Z</dcterms:modified>
</cp:coreProperties>
</file>