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Survey Questionnaire</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ab/>
        <w:t>TO STUDY THE SMOKING BEHAVIOR AMOUNG GAMBANG</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UNIVERSITY MALAYSIA PAHANG (UMP) STUDENTS</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Introduction</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Good morning/afternoon/evening</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We are conducting a survey to </w:t>
      </w:r>
      <w:proofErr w:type="spellStart"/>
      <w:r w:rsidRPr="00DD63F2">
        <w:rPr>
          <w:rFonts w:ascii="Times New Roman" w:hAnsi="Times New Roman" w:cs="Times New Roman"/>
          <w:color w:val="333333"/>
          <w:sz w:val="24"/>
          <w:szCs w:val="24"/>
          <w:shd w:val="clear" w:color="auto" w:fill="FFFFFF"/>
        </w:rPr>
        <w:t>analyze</w:t>
      </w:r>
      <w:proofErr w:type="spellEnd"/>
      <w:r w:rsidRPr="00DD63F2">
        <w:rPr>
          <w:rFonts w:ascii="Times New Roman" w:hAnsi="Times New Roman" w:cs="Times New Roman"/>
          <w:color w:val="333333"/>
          <w:sz w:val="24"/>
          <w:szCs w:val="24"/>
          <w:shd w:val="clear" w:color="auto" w:fill="FFFFFF"/>
        </w:rPr>
        <w:t xml:space="preserve"> the habit of smoking among students from University Malaysia of Pahang. This survey is a part of a project to be submitted as the course requirement for the UHL 2332 Academic Report Writing. Our targeted respondents are students from various faculties in </w:t>
      </w:r>
      <w:proofErr w:type="spellStart"/>
      <w:r w:rsidRPr="00DD63F2">
        <w:rPr>
          <w:rFonts w:ascii="Times New Roman" w:hAnsi="Times New Roman" w:cs="Times New Roman"/>
          <w:color w:val="333333"/>
          <w:sz w:val="24"/>
          <w:szCs w:val="24"/>
          <w:shd w:val="clear" w:color="auto" w:fill="FFFFFF"/>
        </w:rPr>
        <w:t>Gambang</w:t>
      </w:r>
      <w:proofErr w:type="spellEnd"/>
      <w:r w:rsidRPr="00DD63F2">
        <w:rPr>
          <w:rFonts w:ascii="Times New Roman" w:hAnsi="Times New Roman" w:cs="Times New Roman"/>
          <w:color w:val="333333"/>
          <w:sz w:val="24"/>
          <w:szCs w:val="24"/>
          <w:shd w:val="clear" w:color="auto" w:fill="FFFFFF"/>
        </w:rPr>
        <w:t>. This questionnaire consists of 14 questions.</w:t>
      </w:r>
      <w:r w:rsidRPr="00DD63F2">
        <w:rPr>
          <w:rStyle w:val="apple-converted-space"/>
          <w:rFonts w:ascii="Times New Roman" w:hAnsi="Times New Roman" w:cs="Times New Roman"/>
          <w:color w:val="333333"/>
          <w:sz w:val="24"/>
          <w:szCs w:val="24"/>
          <w:shd w:val="clear" w:color="auto" w:fill="FFFFFF"/>
        </w:rPr>
        <w:t xml:space="preserve"> We kindly ask for a little moment of your time and attention from your behalf to participate </w:t>
      </w:r>
      <w:ins w:id="0" w:author="Lecturer" w:date="2012-04-17T15:29:00Z">
        <w:r w:rsidR="005C032A">
          <w:rPr>
            <w:rStyle w:val="apple-converted-space"/>
            <w:rFonts w:ascii="Times New Roman" w:hAnsi="Times New Roman" w:cs="Times New Roman"/>
            <w:color w:val="333333"/>
            <w:sz w:val="24"/>
            <w:szCs w:val="24"/>
            <w:shd w:val="clear" w:color="auto" w:fill="FFFFFF"/>
          </w:rPr>
          <w:t xml:space="preserve">in </w:t>
        </w:r>
      </w:ins>
      <w:r w:rsidRPr="00DD63F2">
        <w:rPr>
          <w:rStyle w:val="apple-converted-space"/>
          <w:rFonts w:ascii="Times New Roman" w:hAnsi="Times New Roman" w:cs="Times New Roman"/>
          <w:color w:val="333333"/>
          <w:sz w:val="24"/>
          <w:szCs w:val="24"/>
          <w:shd w:val="clear" w:color="auto" w:fill="FFFFFF"/>
        </w:rPr>
        <w:t xml:space="preserve">this survey. </w:t>
      </w:r>
      <w:r w:rsidRPr="00DD63F2">
        <w:rPr>
          <w:rFonts w:ascii="Times New Roman" w:hAnsi="Times New Roman" w:cs="Times New Roman"/>
          <w:color w:val="333333"/>
          <w:sz w:val="24"/>
          <w:szCs w:val="24"/>
          <w:shd w:val="clear" w:color="auto" w:fill="FFFFFF"/>
        </w:rPr>
        <w:t xml:space="preserve">Your responses are voluntary and will be kept confidential. </w:t>
      </w:r>
      <w:r w:rsidRPr="00DD63F2">
        <w:rPr>
          <w:rStyle w:val="apple-converted-space"/>
          <w:rFonts w:ascii="Times New Roman" w:hAnsi="Times New Roman" w:cs="Times New Roman"/>
          <w:color w:val="333333"/>
          <w:sz w:val="24"/>
          <w:szCs w:val="24"/>
          <w:shd w:val="clear" w:color="auto" w:fill="FFFFFF"/>
        </w:rPr>
        <w:t xml:space="preserve">Your feedback is important in order for us to collect data and pursue our study further. </w:t>
      </w:r>
      <w:r w:rsidRPr="00DD63F2">
        <w:rPr>
          <w:rFonts w:ascii="Times New Roman" w:hAnsi="Times New Roman" w:cs="Times New Roman"/>
          <w:color w:val="333333"/>
          <w:sz w:val="24"/>
          <w:szCs w:val="24"/>
          <w:shd w:val="clear" w:color="auto" w:fill="FFFFFF"/>
        </w:rPr>
        <w:t>If you have any queries or concerns, please do not hesitate to contact any one of us. Your sincere cooperation is appreciated. Data collected is confidential and will be used for academic purposes only. Thank you.</w:t>
      </w:r>
      <w:r w:rsidRPr="00DD63F2">
        <w:rPr>
          <w:rFonts w:ascii="Times New Roman" w:hAnsi="Times New Roman" w:cs="Times New Roman"/>
          <w:color w:val="333333"/>
          <w:sz w:val="24"/>
          <w:szCs w:val="24"/>
          <w:shd w:val="clear" w:color="auto" w:fill="FFFFCC"/>
        </w:rPr>
        <w:t xml:space="preserve"> </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Group Members:</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Syed </w:t>
      </w:r>
      <w:proofErr w:type="spellStart"/>
      <w:r w:rsidRPr="00DD63F2">
        <w:rPr>
          <w:rFonts w:ascii="Times New Roman" w:hAnsi="Times New Roman" w:cs="Times New Roman"/>
          <w:color w:val="333333"/>
          <w:sz w:val="24"/>
          <w:szCs w:val="24"/>
          <w:shd w:val="clear" w:color="auto" w:fill="FFFFFF"/>
        </w:rPr>
        <w:t>Muhamad</w:t>
      </w:r>
      <w:proofErr w:type="spellEnd"/>
      <w:r w:rsidRPr="00DD63F2">
        <w:rPr>
          <w:rFonts w:ascii="Times New Roman" w:hAnsi="Times New Roman" w:cs="Times New Roman"/>
          <w:color w:val="333333"/>
          <w:sz w:val="24"/>
          <w:szCs w:val="24"/>
          <w:shd w:val="clear" w:color="auto" w:fill="FFFFFF"/>
        </w:rPr>
        <w:t xml:space="preserve"> Nabil bin Syed Hassan  KC 11068             (0174077954)</w:t>
      </w:r>
    </w:p>
    <w:p w:rsidR="00DD63F2" w:rsidRPr="005C032A"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lang w:val="de-DE"/>
          <w:rPrChange w:id="1" w:author="Lecturer" w:date="2012-04-17T15:29:00Z">
            <w:rPr>
              <w:rFonts w:ascii="Times New Roman" w:hAnsi="Times New Roman" w:cs="Times New Roman"/>
              <w:color w:val="333333"/>
              <w:sz w:val="24"/>
              <w:szCs w:val="24"/>
              <w:shd w:val="clear" w:color="auto" w:fill="FFFFFF"/>
            </w:rPr>
          </w:rPrChange>
        </w:rPr>
      </w:pPr>
      <w:r w:rsidRPr="005C032A">
        <w:rPr>
          <w:rFonts w:ascii="Times New Roman" w:hAnsi="Times New Roman" w:cs="Times New Roman"/>
          <w:color w:val="333333"/>
          <w:sz w:val="24"/>
          <w:szCs w:val="24"/>
          <w:shd w:val="clear" w:color="auto" w:fill="FFFFFF"/>
          <w:lang w:val="de-DE"/>
          <w:rPrChange w:id="2" w:author="Lecturer" w:date="2012-04-17T15:29:00Z">
            <w:rPr>
              <w:rFonts w:ascii="Times New Roman" w:hAnsi="Times New Roman" w:cs="Times New Roman"/>
              <w:color w:val="333333"/>
              <w:sz w:val="24"/>
              <w:szCs w:val="24"/>
              <w:shd w:val="clear" w:color="auto" w:fill="FFFFFF"/>
            </w:rPr>
          </w:rPrChange>
        </w:rPr>
        <w:t>Muhammad Khairul Abidin bin Safie     PC 10081             (0145149804)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proofErr w:type="spellStart"/>
      <w:r w:rsidRPr="00DD63F2">
        <w:rPr>
          <w:rFonts w:ascii="Times New Roman" w:hAnsi="Times New Roman" w:cs="Times New Roman"/>
          <w:color w:val="333333"/>
          <w:sz w:val="24"/>
          <w:szCs w:val="24"/>
          <w:shd w:val="clear" w:color="auto" w:fill="FFFFFF"/>
        </w:rPr>
        <w:t>Nursaifullah</w:t>
      </w:r>
      <w:proofErr w:type="spellEnd"/>
      <w:r w:rsidRPr="00DD63F2">
        <w:rPr>
          <w:rFonts w:ascii="Times New Roman" w:hAnsi="Times New Roman" w:cs="Times New Roman"/>
          <w:color w:val="333333"/>
          <w:sz w:val="24"/>
          <w:szCs w:val="24"/>
          <w:shd w:val="clear" w:color="auto" w:fill="FFFFFF"/>
        </w:rPr>
        <w:t xml:space="preserve"> bin Mat Nor</w:t>
      </w:r>
      <w:r w:rsidRPr="00DD63F2">
        <w:rPr>
          <w:rFonts w:ascii="Times New Roman" w:hAnsi="Times New Roman" w:cs="Times New Roman"/>
          <w:color w:val="333333"/>
          <w:sz w:val="24"/>
          <w:szCs w:val="24"/>
          <w:shd w:val="clear" w:color="auto" w:fill="FFFFFF"/>
        </w:rPr>
        <w:tab/>
      </w:r>
      <w:r w:rsidRPr="00DD63F2">
        <w:rPr>
          <w:rFonts w:ascii="Times New Roman" w:hAnsi="Times New Roman" w:cs="Times New Roman"/>
          <w:color w:val="333333"/>
          <w:sz w:val="24"/>
          <w:szCs w:val="24"/>
          <w:shd w:val="clear" w:color="auto" w:fill="FFFFFF"/>
        </w:rPr>
        <w:tab/>
        <w:t xml:space="preserve">     CA11122              (0197909707)</w:t>
      </w:r>
    </w:p>
    <w:p w:rsidR="00DD63F2" w:rsidRPr="00DD63F2" w:rsidRDefault="00DD63F2" w:rsidP="00DD63F2">
      <w:pPr>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5C032A">
      <w:pPr>
        <w:pStyle w:val="NoSpacing"/>
        <w:rPr>
          <w:rFonts w:ascii="Times New Roman" w:hAnsi="Times New Roman" w:cs="Times New Roman"/>
          <w:b/>
          <w:sz w:val="24"/>
          <w:szCs w:val="24"/>
        </w:rPr>
      </w:pPr>
      <w:r w:rsidRPr="00DD63F2">
        <w:rPr>
          <w:rFonts w:ascii="Times New Roman" w:hAnsi="Times New Roman" w:cs="Times New Roman"/>
          <w:b/>
          <w:sz w:val="24"/>
          <w:szCs w:val="24"/>
        </w:rPr>
        <w:lastRenderedPageBreak/>
        <w:t xml:space="preserve">Section A: Demographic Information </w:t>
      </w:r>
      <w:del w:id="3" w:author="Lecturer" w:date="2012-04-17T15:29:00Z">
        <w:r w:rsidRPr="00DD63F2" w:rsidDel="005C032A">
          <w:rPr>
            <w:rFonts w:ascii="Times New Roman" w:hAnsi="Times New Roman" w:cs="Times New Roman"/>
            <w:b/>
            <w:sz w:val="24"/>
            <w:szCs w:val="24"/>
          </w:rPr>
          <w:delText>(Please tick (√))</w:delText>
        </w:r>
      </w:del>
    </w:p>
    <w:p w:rsidR="00DD63F2" w:rsidRDefault="005C032A" w:rsidP="00DD63F2">
      <w:pPr>
        <w:pStyle w:val="NoSpacing"/>
        <w:rPr>
          <w:ins w:id="4" w:author="Lecturer" w:date="2012-04-17T15:29:00Z"/>
          <w:rFonts w:ascii="Times New Roman" w:hAnsi="Times New Roman" w:cs="Times New Roman"/>
          <w:b/>
          <w:sz w:val="24"/>
          <w:szCs w:val="24"/>
        </w:rPr>
      </w:pPr>
      <w:proofErr w:type="spellStart"/>
      <w:ins w:id="5" w:author="Lecturer" w:date="2012-04-17T15:29:00Z">
        <w:r>
          <w:rPr>
            <w:rFonts w:ascii="Times New Roman" w:hAnsi="Times New Roman" w:cs="Times New Roman"/>
            <w:b/>
            <w:sz w:val="24"/>
            <w:szCs w:val="24"/>
          </w:rPr>
          <w:t>Instrcution</w:t>
        </w:r>
        <w:proofErr w:type="spellEnd"/>
        <w:r>
          <w:rPr>
            <w:rFonts w:ascii="Times New Roman" w:hAnsi="Times New Roman" w:cs="Times New Roman"/>
            <w:b/>
            <w:sz w:val="24"/>
            <w:szCs w:val="24"/>
          </w:rPr>
          <w:t xml:space="preserve">: </w:t>
        </w:r>
        <w:r w:rsidRPr="00DD63F2">
          <w:rPr>
            <w:rFonts w:ascii="Times New Roman" w:hAnsi="Times New Roman" w:cs="Times New Roman"/>
            <w:b/>
            <w:sz w:val="24"/>
            <w:szCs w:val="24"/>
          </w:rPr>
          <w:t>Please tick (√)</w:t>
        </w:r>
        <w:r>
          <w:rPr>
            <w:rFonts w:ascii="Times New Roman" w:hAnsi="Times New Roman" w:cs="Times New Roman"/>
            <w:b/>
            <w:sz w:val="24"/>
            <w:szCs w:val="24"/>
          </w:rPr>
          <w:t xml:space="preserve"> </w:t>
        </w:r>
      </w:ins>
      <w:ins w:id="6" w:author="Lecturer" w:date="2012-04-17T15:30:00Z">
        <w:r>
          <w:rPr>
            <w:rFonts w:ascii="Times New Roman" w:hAnsi="Times New Roman" w:cs="Times New Roman"/>
            <w:b/>
            <w:sz w:val="24"/>
            <w:szCs w:val="24"/>
          </w:rPr>
          <w:t>to your answer</w:t>
        </w:r>
      </w:ins>
    </w:p>
    <w:p w:rsidR="005C032A" w:rsidRPr="00DD63F2" w:rsidRDefault="005C032A" w:rsidP="00DD63F2">
      <w:pPr>
        <w:pStyle w:val="NoSpacing"/>
        <w:rPr>
          <w:rFonts w:ascii="Times New Roman" w:hAnsi="Times New Roman" w:cs="Times New Roman"/>
          <w:b/>
          <w:sz w:val="24"/>
          <w:szCs w:val="24"/>
        </w:rPr>
      </w:pPr>
    </w:p>
    <w:p w:rsidR="00DD63F2" w:rsidRPr="00DD63F2" w:rsidRDefault="00DD63F2" w:rsidP="00DD63F2">
      <w:pPr>
        <w:spacing w:line="240" w:lineRule="auto"/>
        <w:ind w:left="360"/>
        <w:rPr>
          <w:rFonts w:ascii="Times New Roman" w:hAnsi="Times New Roman" w:cs="Times New Roman"/>
          <w:sz w:val="24"/>
          <w:szCs w:val="24"/>
        </w:rPr>
      </w:pPr>
      <w:r w:rsidRPr="00DD63F2">
        <w:rPr>
          <w:rFonts w:ascii="Times New Roman" w:hAnsi="Times New Roman" w:cs="Times New Roman"/>
          <w:sz w:val="24"/>
          <w:szCs w:val="24"/>
        </w:rPr>
        <w:t>1. Faculty</w:t>
      </w:r>
    </w:p>
    <w:tbl>
      <w:tblPr>
        <w:tblStyle w:val="TableGrid"/>
        <w:tblpPr w:leftFromText="180" w:rightFromText="180" w:vertAnchor="text" w:horzAnchor="margin" w:tblpY="27"/>
        <w:tblOverlap w:val="never"/>
        <w:tblW w:w="0" w:type="auto"/>
        <w:tblLook w:val="04A0" w:firstRow="1" w:lastRow="0" w:firstColumn="1" w:lastColumn="0" w:noHBand="0" w:noVBand="1"/>
      </w:tblPr>
      <w:tblGrid>
        <w:gridCol w:w="414"/>
        <w:gridCol w:w="4402"/>
      </w:tblGrid>
      <w:tr w:rsidR="00DD63F2" w:rsidRPr="00DD63F2" w:rsidTr="005220A8">
        <w:trPr>
          <w:trHeight w:val="445"/>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Chemical Engineering &amp; Natural Resources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Civil Engineering &amp; Natural Resources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Industrial Science &amp; Technology</w:t>
            </w:r>
          </w:p>
        </w:tc>
      </w:tr>
    </w:tbl>
    <w:tbl>
      <w:tblPr>
        <w:tblStyle w:val="TableGrid"/>
        <w:tblpPr w:leftFromText="180" w:rightFromText="180" w:vertAnchor="text" w:horzAnchor="page" w:tblpX="6553" w:tblpY="63"/>
        <w:tblOverlap w:val="never"/>
        <w:tblW w:w="0" w:type="auto"/>
        <w:tblLook w:val="04A0" w:firstRow="1" w:lastRow="0" w:firstColumn="1" w:lastColumn="0" w:noHBand="0" w:noVBand="1"/>
      </w:tblPr>
      <w:tblGrid>
        <w:gridCol w:w="552"/>
        <w:gridCol w:w="4127"/>
      </w:tblGrid>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Computer System &amp; Software Engineering </w:t>
            </w:r>
          </w:p>
        </w:tc>
      </w:tr>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Technology</w:t>
            </w:r>
          </w:p>
        </w:tc>
      </w:tr>
    </w:tbl>
    <w:p w:rsidR="00DD63F2" w:rsidRPr="00DD63F2" w:rsidRDefault="00DD63F2" w:rsidP="00DD63F2">
      <w:pPr>
        <w:pStyle w:val="ListParagraph"/>
        <w:rPr>
          <w:rFonts w:ascii="Times New Roman" w:hAnsi="Times New Roman" w:cs="Times New Roman"/>
          <w:sz w:val="24"/>
          <w:szCs w:val="24"/>
        </w:rPr>
      </w:pPr>
      <w:r w:rsidRPr="00DD63F2">
        <w:rPr>
          <w:rFonts w:ascii="Times New Roman" w:hAnsi="Times New Roman" w:cs="Times New Roman"/>
          <w:noProof/>
          <w:sz w:val="24"/>
          <w:szCs w:val="24"/>
          <w:lang w:val="en-MY" w:eastAsia="zh-CN"/>
        </w:rPr>
        <mc:AlternateContent>
          <mc:Choice Requires="wps">
            <w:drawing>
              <wp:anchor distT="0" distB="0" distL="114300" distR="114300" simplePos="0" relativeHeight="251660288" behindDoc="0" locked="0" layoutInCell="1" allowOverlap="1" wp14:anchorId="606F3CDF" wp14:editId="267F2588">
                <wp:simplePos x="0" y="0"/>
                <wp:positionH relativeFrom="column">
                  <wp:posOffset>-2914997</wp:posOffset>
                </wp:positionH>
                <wp:positionV relativeFrom="paragraph">
                  <wp:posOffset>1043569</wp:posOffset>
                </wp:positionV>
                <wp:extent cx="2138045" cy="1759788"/>
                <wp:effectExtent l="0" t="0" r="14605" b="1206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045" cy="1759788"/>
                        </a:xfrm>
                        <a:prstGeom prst="rect">
                          <a:avLst/>
                        </a:prstGeom>
                        <a:solidFill>
                          <a:srgbClr val="FFFFFF"/>
                        </a:solidFill>
                        <a:ln w="9525">
                          <a:solidFill>
                            <a:schemeClr val="bg1">
                              <a:lumMod val="100000"/>
                              <a:lumOff val="0"/>
                            </a:schemeClr>
                          </a:solidFill>
                          <a:miter lim="800000"/>
                          <a:headEnd/>
                          <a:tailEnd/>
                        </a:ln>
                      </wps:spPr>
                      <wps:txbx>
                        <w:txbxContent>
                          <w:p w:rsidR="00DD63F2" w:rsidRDefault="00DD63F2" w:rsidP="00DD63F2">
                            <w:r>
                              <w:t>2. Age</w:t>
                            </w:r>
                          </w:p>
                          <w:p w:rsidR="00DD63F2" w:rsidRDefault="00DD63F2" w:rsidP="00DD63F2">
                            <w:pPr>
                              <w:spacing w:after="0"/>
                            </w:pPr>
                            <w:r>
                              <w:t xml:space="preserve">    19 </w:t>
                            </w:r>
                            <w:ins w:id="7" w:author="Lecturer" w:date="2012-04-17T15:30:00Z">
                              <w:r w:rsidR="00E26123">
                                <w:t xml:space="preserve">– 20 </w:t>
                              </w:r>
                            </w:ins>
                            <w:r>
                              <w:t>years old</w:t>
                            </w:r>
                          </w:p>
                          <w:p w:rsidR="00DD63F2" w:rsidRDefault="00DD63F2" w:rsidP="00DD63F2">
                            <w:pPr>
                              <w:spacing w:after="0"/>
                            </w:pPr>
                            <w:r>
                              <w:t xml:space="preserve">    20 years old</w:t>
                            </w:r>
                          </w:p>
                          <w:p w:rsidR="00DD63F2" w:rsidRDefault="00DD63F2" w:rsidP="00DD63F2">
                            <w:pPr>
                              <w:spacing w:after="0"/>
                            </w:pPr>
                            <w:r>
                              <w:t xml:space="preserve">    21 years old</w:t>
                            </w:r>
                          </w:p>
                          <w:p w:rsidR="00DD63F2" w:rsidRDefault="00DD63F2" w:rsidP="00DD63F2">
                            <w:pPr>
                              <w:spacing w:after="0"/>
                            </w:pPr>
                            <w:r>
                              <w:t xml:space="preserve">    22 years old</w:t>
                            </w:r>
                          </w:p>
                          <w:p w:rsidR="00DD63F2" w:rsidRDefault="00DD63F2" w:rsidP="00DD63F2">
                            <w:pPr>
                              <w:spacing w:after="0"/>
                            </w:pPr>
                            <w:r>
                              <w:t xml:space="preserve">    23 years old</w:t>
                            </w:r>
                          </w:p>
                          <w:p w:rsidR="00DD63F2" w:rsidRDefault="00DD63F2" w:rsidP="00DD63F2">
                            <w:pPr>
                              <w:spacing w:after="0"/>
                            </w:pPr>
                            <w:r>
                              <w:t xml:space="preserve">    24 years old</w:t>
                            </w:r>
                          </w:p>
                          <w:p w:rsidR="00DD63F2" w:rsidRDefault="00DD63F2" w:rsidP="00DD63F2">
                            <w:pPr>
                              <w:spacing w:after="0"/>
                            </w:pPr>
                            <w:r>
                              <w:t xml:space="preserve">    25 and above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9.55pt;margin-top:82.15pt;width:168.35pt;height:13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" strokecolor="white [3212]">
                <v:textbox>
                  <w:txbxContent>
                    <w:p w:rsidR="00DD63F2" w:rsidRDefault="00DD63F2" w:rsidP="00DD63F2">
                      <w:r>
                        <w:t>2. Age</w:t>
                      </w:r>
                    </w:p>
                    <w:p w:rsidR="00DD63F2" w:rsidRDefault="00DD63F2" w:rsidP="00DD63F2">
                      <w:pPr>
                        <w:spacing w:after="0"/>
                      </w:pPr>
                      <w:r>
                        <w:t xml:space="preserve">    19 </w:t>
                      </w:r>
                      <w:ins w:id="8" w:author="Lecturer" w:date="2012-04-17T15:30:00Z">
                        <w:r w:rsidR="00E26123">
                          <w:t xml:space="preserve">– 20 </w:t>
                        </w:r>
                      </w:ins>
                      <w:r>
                        <w:t>years old</w:t>
                      </w:r>
                    </w:p>
                    <w:p w:rsidR="00DD63F2" w:rsidRDefault="00DD63F2" w:rsidP="00DD63F2">
                      <w:pPr>
                        <w:spacing w:after="0"/>
                      </w:pPr>
                      <w:r>
                        <w:t xml:space="preserve">    20 years old</w:t>
                      </w:r>
                    </w:p>
                    <w:p w:rsidR="00DD63F2" w:rsidRDefault="00DD63F2" w:rsidP="00DD63F2">
                      <w:pPr>
                        <w:spacing w:after="0"/>
                      </w:pPr>
                      <w:r>
                        <w:t xml:space="preserve">    21 years old</w:t>
                      </w:r>
                    </w:p>
                    <w:p w:rsidR="00DD63F2" w:rsidRDefault="00DD63F2" w:rsidP="00DD63F2">
                      <w:pPr>
                        <w:spacing w:after="0"/>
                      </w:pPr>
                      <w:r>
                        <w:t xml:space="preserve">    22 years old</w:t>
                      </w:r>
                    </w:p>
                    <w:p w:rsidR="00DD63F2" w:rsidRDefault="00DD63F2" w:rsidP="00DD63F2">
                      <w:pPr>
                        <w:spacing w:after="0"/>
                      </w:pPr>
                      <w:r>
                        <w:t xml:space="preserve">    23 years old</w:t>
                      </w:r>
                    </w:p>
                    <w:p w:rsidR="00DD63F2" w:rsidRDefault="00DD63F2" w:rsidP="00DD63F2">
                      <w:pPr>
                        <w:spacing w:after="0"/>
                      </w:pPr>
                      <w:r>
                        <w:t xml:space="preserve">    24 years old</w:t>
                      </w:r>
                    </w:p>
                    <w:p w:rsidR="00DD63F2" w:rsidRDefault="00DD63F2" w:rsidP="00DD63F2">
                      <w:pPr>
                        <w:spacing w:after="0"/>
                      </w:pPr>
                      <w:r>
                        <w:t xml:space="preserve">    25 and above</w:t>
                      </w:r>
                    </w:p>
                  </w:txbxContent>
                </v:textbox>
              </v:shape>
            </w:pict>
          </mc:Fallback>
        </mc:AlternateContent>
      </w:r>
    </w:p>
    <w:p w:rsidR="00DD63F2" w:rsidRPr="00DD63F2" w:rsidRDefault="00DD63F2" w:rsidP="00DD63F2">
      <w:pPr>
        <w:spacing w:line="240" w:lineRule="auto"/>
        <w:rPr>
          <w:rFonts w:ascii="Times New Roman" w:hAnsi="Times New Roman" w:cs="Times New Roman"/>
          <w:sz w:val="24"/>
          <w:szCs w:val="24"/>
        </w:rPr>
      </w:pPr>
      <w:r w:rsidRPr="00DD63F2">
        <w:rPr>
          <w:rFonts w:ascii="Times New Roman" w:hAnsi="Times New Roman" w:cs="Times New Roman"/>
          <w:noProof/>
          <w:sz w:val="24"/>
          <w:szCs w:val="24"/>
          <w:lang w:eastAsia="zh-CN"/>
        </w:rPr>
        <mc:AlternateContent>
          <mc:Choice Requires="wps">
            <w:drawing>
              <wp:anchor distT="0" distB="0" distL="114300" distR="114300" simplePos="0" relativeHeight="251659264" behindDoc="0" locked="0" layoutInCell="1" allowOverlap="1" wp14:anchorId="76CFA92C" wp14:editId="1799E3DD">
                <wp:simplePos x="0" y="0"/>
                <wp:positionH relativeFrom="column">
                  <wp:posOffset>3077210</wp:posOffset>
                </wp:positionH>
                <wp:positionV relativeFrom="paragraph">
                  <wp:posOffset>-2540</wp:posOffset>
                </wp:positionV>
                <wp:extent cx="2855595" cy="1539240"/>
                <wp:effectExtent l="0" t="0" r="20955" b="2286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1539240"/>
                        </a:xfrm>
                        <a:prstGeom prst="rect">
                          <a:avLst/>
                        </a:prstGeom>
                        <a:solidFill>
                          <a:srgbClr val="FFFFFF"/>
                        </a:solidFill>
                        <a:ln w="9525">
                          <a:solidFill>
                            <a:schemeClr val="bg1">
                              <a:lumMod val="100000"/>
                              <a:lumOff val="0"/>
                            </a:schemeClr>
                          </a:solidFill>
                          <a:miter lim="800000"/>
                          <a:headEnd/>
                          <a:tailEnd/>
                        </a:ln>
                      </wps:spPr>
                      <wps:txbx>
                        <w:txbxContent>
                          <w:p w:rsidR="00DD63F2" w:rsidRDefault="00DD63F2" w:rsidP="00DD63F2">
                            <w:pPr>
                              <w:pStyle w:val="NoSpacing"/>
                            </w:pPr>
                            <w:r>
                              <w:t>3. Ethnic</w:t>
                            </w:r>
                          </w:p>
                          <w:p w:rsidR="00DD63F2" w:rsidRDefault="00DD63F2" w:rsidP="00DD63F2">
                            <w:pPr>
                              <w:pStyle w:val="NoSpacing"/>
                            </w:pPr>
                          </w:p>
                          <w:tbl>
                            <w:tblPr>
                              <w:tblStyle w:val="TableGrid"/>
                              <w:tblW w:w="0" w:type="auto"/>
                              <w:tblLook w:val="04A0" w:firstRow="1" w:lastRow="0" w:firstColumn="1" w:lastColumn="0" w:noHBand="0" w:noVBand="1"/>
                            </w:tblPr>
                            <w:tblGrid>
                              <w:gridCol w:w="468"/>
                              <w:gridCol w:w="3060"/>
                            </w:tblGrid>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 xml:space="preserve">Malay </w:t>
                                  </w:r>
                                </w:p>
                              </w:tc>
                            </w:tr>
                            <w:tr w:rsidR="00DD63F2" w:rsidTr="00551EBC">
                              <w:trPr>
                                <w:trHeight w:val="355"/>
                              </w:trPr>
                              <w:tc>
                                <w:tcPr>
                                  <w:tcW w:w="468" w:type="dxa"/>
                                  <w:tcBorders>
                                    <w:right w:val="single" w:sz="4" w:space="0" w:color="auto"/>
                                  </w:tcBorders>
                                  <w:vAlign w:val="center"/>
                                </w:tcPr>
                                <w:p w:rsidR="00DD63F2" w:rsidRDefault="00DD63F2" w:rsidP="00A24B6C">
                                  <w:r>
                                    <w:t xml:space="preserve">  </w:t>
                                  </w:r>
                                </w:p>
                              </w:tc>
                              <w:tc>
                                <w:tcPr>
                                  <w:tcW w:w="3060" w:type="dxa"/>
                                  <w:tcBorders>
                                    <w:top w:val="nil"/>
                                    <w:left w:val="single" w:sz="4" w:space="0" w:color="auto"/>
                                    <w:bottom w:val="nil"/>
                                    <w:right w:val="nil"/>
                                  </w:tcBorders>
                                  <w:vAlign w:val="center"/>
                                </w:tcPr>
                                <w:p w:rsidR="00DD63F2" w:rsidRDefault="00DD63F2" w:rsidP="00A24B6C">
                                  <w:r>
                                    <w:t xml:space="preserve">Chinese </w:t>
                                  </w:r>
                                </w:p>
                              </w:tc>
                            </w:tr>
                            <w:tr w:rsidR="00DD63F2" w:rsidTr="00551EBC">
                              <w:trPr>
                                <w:trHeight w:val="405"/>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India</w:t>
                                  </w:r>
                                </w:p>
                              </w:tc>
                            </w:tr>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Others. Specify</w:t>
                                  </w:r>
                                  <w:r w:rsidRPr="002D2586">
                                    <w:rPr>
                                      <w:color w:val="808080" w:themeColor="background1" w:themeShade="80"/>
                                    </w:rPr>
                                    <w:t>..........................</w:t>
                                  </w:r>
                                </w:p>
                              </w:tc>
                            </w:tr>
                          </w:tbl>
                          <w:p w:rsidR="00DD63F2" w:rsidRDefault="00DD63F2" w:rsidP="00DD63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42.3pt;margin-top:-.2pt;width:224.85pt;height:12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" strokecolor="white [3212]">
                <v:textbox>
                  <w:txbxContent>
                    <w:p w:rsidR="00DD63F2" w:rsidRDefault="00DD63F2" w:rsidP="00DD63F2">
                      <w:pPr>
                        <w:pStyle w:val="NoSpacing"/>
                      </w:pPr>
                      <w:r>
                        <w:t>3. Ethnic</w:t>
                      </w:r>
                    </w:p>
                    <w:p w:rsidR="00DD63F2" w:rsidRDefault="00DD63F2" w:rsidP="00DD63F2">
                      <w:pPr>
                        <w:pStyle w:val="NoSpacing"/>
                      </w:pPr>
                    </w:p>
                    <w:tbl>
                      <w:tblPr>
                        <w:tblStyle w:val="TableGrid"/>
                        <w:tblW w:w="0" w:type="auto"/>
                        <w:tblLook w:val="04A0" w:firstRow="1" w:lastRow="0" w:firstColumn="1" w:lastColumn="0" w:noHBand="0" w:noVBand="1"/>
                      </w:tblPr>
                      <w:tblGrid>
                        <w:gridCol w:w="468"/>
                        <w:gridCol w:w="3060"/>
                      </w:tblGrid>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 xml:space="preserve">Malay </w:t>
                            </w:r>
                          </w:p>
                        </w:tc>
                      </w:tr>
                      <w:tr w:rsidR="00DD63F2" w:rsidTr="00551EBC">
                        <w:trPr>
                          <w:trHeight w:val="355"/>
                        </w:trPr>
                        <w:tc>
                          <w:tcPr>
                            <w:tcW w:w="468" w:type="dxa"/>
                            <w:tcBorders>
                              <w:right w:val="single" w:sz="4" w:space="0" w:color="auto"/>
                            </w:tcBorders>
                            <w:vAlign w:val="center"/>
                          </w:tcPr>
                          <w:p w:rsidR="00DD63F2" w:rsidRDefault="00DD63F2" w:rsidP="00A24B6C">
                            <w:r>
                              <w:t xml:space="preserve">  </w:t>
                            </w:r>
                          </w:p>
                        </w:tc>
                        <w:tc>
                          <w:tcPr>
                            <w:tcW w:w="3060" w:type="dxa"/>
                            <w:tcBorders>
                              <w:top w:val="nil"/>
                              <w:left w:val="single" w:sz="4" w:space="0" w:color="auto"/>
                              <w:bottom w:val="nil"/>
                              <w:right w:val="nil"/>
                            </w:tcBorders>
                            <w:vAlign w:val="center"/>
                          </w:tcPr>
                          <w:p w:rsidR="00DD63F2" w:rsidRDefault="00DD63F2" w:rsidP="00A24B6C">
                            <w:r>
                              <w:t xml:space="preserve">Chinese </w:t>
                            </w:r>
                          </w:p>
                        </w:tc>
                      </w:tr>
                      <w:tr w:rsidR="00DD63F2" w:rsidTr="00551EBC">
                        <w:trPr>
                          <w:trHeight w:val="405"/>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India</w:t>
                            </w:r>
                          </w:p>
                        </w:tc>
                      </w:tr>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Others. Specify</w:t>
                            </w:r>
                            <w:r w:rsidRPr="002D2586">
                              <w:rPr>
                                <w:color w:val="808080" w:themeColor="background1" w:themeShade="80"/>
                              </w:rPr>
                              <w:t>..........................</w:t>
                            </w:r>
                          </w:p>
                        </w:tc>
                      </w:tr>
                    </w:tbl>
                    <w:p w:rsidR="00DD63F2" w:rsidRDefault="00DD63F2" w:rsidP="00DD63F2"/>
                  </w:txbxContent>
                </v:textbox>
              </v:shape>
            </w:pict>
          </mc:Fallback>
        </mc:AlternateContent>
      </w:r>
    </w:p>
    <w:tbl>
      <w:tblPr>
        <w:tblStyle w:val="TableGrid"/>
        <w:tblpPr w:leftFromText="180" w:rightFromText="180" w:vertAnchor="text" w:horzAnchor="margin" w:tblpY="1"/>
        <w:tblW w:w="0" w:type="auto"/>
        <w:tblLook w:val="04A0" w:firstRow="1" w:lastRow="0" w:firstColumn="1" w:lastColumn="0" w:noHBand="0" w:noVBand="1"/>
      </w:tblPr>
      <w:tblGrid>
        <w:gridCol w:w="392"/>
      </w:tblGrid>
      <w:tr w:rsidR="00DD63F2" w:rsidRPr="00DD63F2" w:rsidTr="005220A8">
        <w:trPr>
          <w:trHeight w:val="344"/>
        </w:trPr>
        <w:tc>
          <w:tcPr>
            <w:tcW w:w="392" w:type="dxa"/>
          </w:tcPr>
          <w:p w:rsidR="00DD63F2" w:rsidRPr="00DD63F2" w:rsidRDefault="00DD63F2" w:rsidP="005220A8">
            <w:pPr>
              <w:rPr>
                <w:rFonts w:ascii="Times New Roman" w:hAnsi="Times New Roman" w:cs="Times New Roman"/>
                <w:sz w:val="24"/>
                <w:szCs w:val="24"/>
              </w:rPr>
            </w:pPr>
          </w:p>
        </w:tc>
      </w:tr>
      <w:tr w:rsidR="00DD63F2" w:rsidRPr="00DD63F2" w:rsidTr="005220A8">
        <w:trPr>
          <w:trHeight w:val="340"/>
        </w:trPr>
        <w:tc>
          <w:tcPr>
            <w:tcW w:w="392" w:type="dxa"/>
          </w:tcPr>
          <w:p w:rsidR="00DD63F2" w:rsidRPr="00DD63F2" w:rsidRDefault="00DD63F2" w:rsidP="005220A8">
            <w:pPr>
              <w:rPr>
                <w:rFonts w:ascii="Times New Roman" w:hAnsi="Times New Roman" w:cs="Times New Roman"/>
                <w:sz w:val="24"/>
                <w:szCs w:val="24"/>
              </w:rPr>
            </w:pPr>
            <w:r w:rsidRPr="00DD63F2">
              <w:rPr>
                <w:rFonts w:ascii="Times New Roman" w:hAnsi="Times New Roman" w:cs="Times New Roman"/>
                <w:sz w:val="24"/>
                <w:szCs w:val="24"/>
              </w:rPr>
              <w:t xml:space="preserve">  </w:t>
            </w:r>
          </w:p>
        </w:tc>
      </w:tr>
      <w:tr w:rsidR="00DD63F2" w:rsidRPr="00DD63F2" w:rsidTr="005220A8">
        <w:trPr>
          <w:trHeight w:val="275"/>
        </w:trPr>
        <w:tc>
          <w:tcPr>
            <w:tcW w:w="392" w:type="dxa"/>
          </w:tcPr>
          <w:p w:rsidR="00DD63F2" w:rsidRPr="00DD63F2" w:rsidRDefault="00DD63F2" w:rsidP="005220A8">
            <w:pPr>
              <w:rPr>
                <w:rFonts w:ascii="Times New Roman" w:hAnsi="Times New Roman" w:cs="Times New Roman"/>
                <w:sz w:val="24"/>
                <w:szCs w:val="24"/>
              </w:rPr>
            </w:pPr>
          </w:p>
        </w:tc>
      </w:tr>
      <w:tr w:rsidR="00DD63F2" w:rsidRPr="00DD63F2" w:rsidTr="005220A8">
        <w:trPr>
          <w:trHeight w:val="278"/>
        </w:trPr>
        <w:tc>
          <w:tcPr>
            <w:tcW w:w="392" w:type="dxa"/>
          </w:tcPr>
          <w:p w:rsidR="00DD63F2" w:rsidRPr="00DD63F2" w:rsidRDefault="00DD63F2" w:rsidP="005220A8">
            <w:pPr>
              <w:rPr>
                <w:rFonts w:ascii="Times New Roman" w:hAnsi="Times New Roman" w:cs="Times New Roman"/>
                <w:sz w:val="24"/>
                <w:szCs w:val="24"/>
              </w:rPr>
            </w:pPr>
          </w:p>
        </w:tc>
      </w:tr>
      <w:tr w:rsidR="00DD63F2" w:rsidRPr="00DD63F2" w:rsidTr="005220A8">
        <w:trPr>
          <w:trHeight w:val="269"/>
        </w:trPr>
        <w:tc>
          <w:tcPr>
            <w:tcW w:w="392" w:type="dxa"/>
          </w:tcPr>
          <w:p w:rsidR="00DD63F2" w:rsidRPr="00DD63F2" w:rsidRDefault="00DD63F2" w:rsidP="005220A8">
            <w:pPr>
              <w:rPr>
                <w:rFonts w:ascii="Times New Roman" w:hAnsi="Times New Roman" w:cs="Times New Roman"/>
                <w:sz w:val="24"/>
                <w:szCs w:val="24"/>
              </w:rPr>
            </w:pPr>
          </w:p>
        </w:tc>
      </w:tr>
      <w:tr w:rsidR="00DD63F2" w:rsidRPr="00DD63F2" w:rsidTr="005220A8">
        <w:trPr>
          <w:trHeight w:val="272"/>
        </w:trPr>
        <w:tc>
          <w:tcPr>
            <w:tcW w:w="392" w:type="dxa"/>
          </w:tcPr>
          <w:p w:rsidR="00DD63F2" w:rsidRPr="00DD63F2" w:rsidRDefault="00DD63F2" w:rsidP="005220A8">
            <w:pPr>
              <w:rPr>
                <w:rFonts w:ascii="Times New Roman" w:hAnsi="Times New Roman" w:cs="Times New Roman"/>
                <w:sz w:val="24"/>
                <w:szCs w:val="24"/>
              </w:rPr>
            </w:pPr>
          </w:p>
        </w:tc>
      </w:tr>
      <w:tr w:rsidR="00DD63F2" w:rsidRPr="00DD63F2" w:rsidTr="005220A8">
        <w:trPr>
          <w:trHeight w:val="293"/>
        </w:trPr>
        <w:tc>
          <w:tcPr>
            <w:tcW w:w="392" w:type="dxa"/>
          </w:tcPr>
          <w:p w:rsidR="00DD63F2" w:rsidRPr="00DD63F2" w:rsidRDefault="00DD63F2" w:rsidP="005220A8">
            <w:pPr>
              <w:rPr>
                <w:rFonts w:ascii="Times New Roman" w:hAnsi="Times New Roman" w:cs="Times New Roman"/>
                <w:sz w:val="24"/>
                <w:szCs w:val="24"/>
              </w:rPr>
            </w:pPr>
          </w:p>
        </w:tc>
      </w:tr>
    </w:tbl>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4. Gender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noProof/>
          <w:color w:val="000000" w:themeColor="text1"/>
          <w:sz w:val="24"/>
          <w:szCs w:val="24"/>
          <w:lang w:eastAsia="zh-CN"/>
        </w:rPr>
        <mc:AlternateContent>
          <mc:Choice Requires="wps">
            <w:drawing>
              <wp:anchor distT="0" distB="0" distL="114300" distR="114300" simplePos="0" relativeHeight="251662336" behindDoc="0" locked="0" layoutInCell="1" allowOverlap="1" wp14:anchorId="05C757E6" wp14:editId="4B83D863">
                <wp:simplePos x="0" y="0"/>
                <wp:positionH relativeFrom="column">
                  <wp:posOffset>1181735</wp:posOffset>
                </wp:positionH>
                <wp:positionV relativeFrom="paragraph">
                  <wp:posOffset>15875</wp:posOffset>
                </wp:positionV>
                <wp:extent cx="241300" cy="224155"/>
                <wp:effectExtent l="0" t="0" r="25400" b="23495"/>
                <wp:wrapNone/>
                <wp:docPr id="11" name="Rectangle 11"/>
                <wp:cNvGraphicFramePr/>
                <a:graphic xmlns:a="http://schemas.openxmlformats.org/drawingml/2006/main">
                  <a:graphicData uri="http://schemas.microsoft.com/office/word/2010/wordprocessingShape">
                    <wps:wsp>
                      <wps:cNvSpPr/>
                      <wps:spPr>
                        <a:xfrm>
                          <a:off x="0" y="0"/>
                          <a:ext cx="241300" cy="22415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93.05pt;margin-top:1.25pt;width:19pt;height:1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" filled="f" strokecolor="#243f60 [1604]" strokeweight="2pt"/>
            </w:pict>
          </mc:Fallback>
        </mc:AlternateContent>
      </w:r>
      <w:r w:rsidRPr="00DD63F2">
        <w:rPr>
          <w:rFonts w:ascii="Times New Roman" w:hAnsi="Times New Roman" w:cs="Times New Roman"/>
          <w:noProof/>
          <w:sz w:val="24"/>
          <w:szCs w:val="24"/>
          <w:lang w:eastAsia="zh-CN"/>
        </w:rPr>
        <mc:AlternateContent>
          <mc:Choice Requires="wps">
            <w:drawing>
              <wp:anchor distT="0" distB="0" distL="114300" distR="114300" simplePos="0" relativeHeight="251661312" behindDoc="0" locked="0" layoutInCell="1" allowOverlap="1" wp14:anchorId="1C1132E5" wp14:editId="5ADA485E">
                <wp:simplePos x="0" y="0"/>
                <wp:positionH relativeFrom="column">
                  <wp:posOffset>34506</wp:posOffset>
                </wp:positionH>
                <wp:positionV relativeFrom="paragraph">
                  <wp:posOffset>16330</wp:posOffset>
                </wp:positionV>
                <wp:extent cx="224286" cy="215661"/>
                <wp:effectExtent l="0" t="0" r="23495" b="13335"/>
                <wp:wrapNone/>
                <wp:docPr id="10" name="Rectangle 10"/>
                <wp:cNvGraphicFramePr/>
                <a:graphic xmlns:a="http://schemas.openxmlformats.org/drawingml/2006/main">
                  <a:graphicData uri="http://schemas.microsoft.com/office/word/2010/wordprocessingShape">
                    <wps:wsp>
                      <wps:cNvSpPr/>
                      <wps:spPr>
                        <a:xfrm>
                          <a:off x="0" y="0"/>
                          <a:ext cx="224286" cy="2156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7pt;margin-top:1.3pt;width:17.65pt;height:1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" filled="f" strokecolor="black [3213]" strokeweight="2pt"/>
            </w:pict>
          </mc:Fallback>
        </mc:AlternateContent>
      </w:r>
      <w:r w:rsidRPr="00DD63F2">
        <w:rPr>
          <w:rFonts w:ascii="Times New Roman" w:hAnsi="Times New Roman" w:cs="Times New Roman"/>
          <w:sz w:val="24"/>
          <w:szCs w:val="24"/>
        </w:rPr>
        <w:t xml:space="preserve">           Male                            Female</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r w:rsidRPr="00DD63F2">
        <w:rPr>
          <w:rFonts w:ascii="Times New Roman" w:hAnsi="Times New Roman" w:cs="Times New Roman"/>
          <w:b/>
          <w:sz w:val="24"/>
          <w:szCs w:val="24"/>
        </w:rPr>
        <w:t>Section B</w:t>
      </w:r>
      <w:ins w:id="9" w:author="Lecturer" w:date="2012-04-17T15:45:00Z">
        <w:r w:rsidR="00D001BC">
          <w:rPr>
            <w:rFonts w:ascii="Times New Roman" w:hAnsi="Times New Roman" w:cs="Times New Roman"/>
            <w:b/>
            <w:sz w:val="24"/>
            <w:szCs w:val="24"/>
          </w:rPr>
          <w:t>: The factors that lead …..</w:t>
        </w:r>
      </w:ins>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1. How old were you when you started smoking?</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A.10-12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B.12-15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C.15-17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D.17-19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E.19 and above</w:t>
      </w:r>
      <w:bookmarkStart w:id="10" w:name="_GoBack"/>
      <w:bookmarkEnd w:id="10"/>
    </w:p>
    <w:p w:rsidR="00DD63F2" w:rsidRPr="00DD63F2" w:rsidRDefault="00DD63F2" w:rsidP="00DD63F2">
      <w:pPr>
        <w:spacing w:after="0"/>
        <w:rPr>
          <w:rFonts w:ascii="Times New Roman" w:hAnsi="Times New Roman" w:cs="Times New Roman"/>
          <w:sz w:val="24"/>
          <w:szCs w:val="24"/>
        </w:rPr>
      </w:pPr>
    </w:p>
    <w:p w:rsidR="00DD63F2" w:rsidRPr="00DD63F2" w:rsidRDefault="00DD63F2" w:rsidP="004A144F">
      <w:pPr>
        <w:spacing w:after="0"/>
        <w:rPr>
          <w:rFonts w:ascii="Times New Roman" w:hAnsi="Times New Roman" w:cs="Times New Roman"/>
          <w:sz w:val="24"/>
          <w:szCs w:val="24"/>
        </w:rPr>
      </w:pPr>
      <w:r w:rsidRPr="00DD63F2">
        <w:rPr>
          <w:rFonts w:ascii="Times New Roman" w:hAnsi="Times New Roman" w:cs="Times New Roman"/>
          <w:sz w:val="24"/>
          <w:szCs w:val="24"/>
        </w:rPr>
        <w:t xml:space="preserve">2. </w:t>
      </w:r>
      <w:ins w:id="11" w:author="Lecturer" w:date="2012-04-17T15:31:00Z">
        <w:r w:rsidR="004A144F">
          <w:rPr>
            <w:rFonts w:ascii="Times New Roman" w:hAnsi="Times New Roman" w:cs="Times New Roman"/>
            <w:sz w:val="24"/>
            <w:szCs w:val="24"/>
          </w:rPr>
          <w:t xml:space="preserve">Smoking makes me feel like … </w:t>
        </w:r>
      </w:ins>
      <w:del w:id="12" w:author="Lecturer" w:date="2012-04-17T15:31:00Z">
        <w:r w:rsidRPr="00DD63F2" w:rsidDel="004A144F">
          <w:rPr>
            <w:rFonts w:ascii="Times New Roman" w:hAnsi="Times New Roman" w:cs="Times New Roman"/>
            <w:sz w:val="24"/>
            <w:szCs w:val="24"/>
          </w:rPr>
          <w:delText>Did you think is would make you feel?</w:delText>
        </w:r>
      </w:del>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A. </w:t>
      </w:r>
      <w:ins w:id="13" w:author="Lecturer" w:date="2012-04-17T15:32:00Z">
        <w:r w:rsidR="004A144F">
          <w:rPr>
            <w:rFonts w:ascii="Times New Roman" w:hAnsi="Times New Roman" w:cs="Times New Roman"/>
            <w:sz w:val="24"/>
            <w:szCs w:val="24"/>
          </w:rPr>
          <w:t xml:space="preserve">a </w:t>
        </w:r>
      </w:ins>
      <w:r w:rsidRPr="00DD63F2">
        <w:rPr>
          <w:rFonts w:ascii="Times New Roman" w:hAnsi="Times New Roman" w:cs="Times New Roman"/>
          <w:sz w:val="24"/>
          <w:szCs w:val="24"/>
        </w:rPr>
        <w:t>grown-up</w:t>
      </w:r>
    </w:p>
    <w:p w:rsidR="00DD63F2" w:rsidRPr="00DD63F2" w:rsidRDefault="00DD63F2" w:rsidP="004A144F">
      <w:pPr>
        <w:spacing w:after="0"/>
        <w:rPr>
          <w:rFonts w:ascii="Times New Roman" w:hAnsi="Times New Roman" w:cs="Times New Roman"/>
          <w:sz w:val="24"/>
          <w:szCs w:val="24"/>
        </w:rPr>
      </w:pPr>
      <w:r w:rsidRPr="00DD63F2">
        <w:rPr>
          <w:rFonts w:ascii="Times New Roman" w:hAnsi="Times New Roman" w:cs="Times New Roman"/>
          <w:sz w:val="24"/>
          <w:szCs w:val="24"/>
        </w:rPr>
        <w:t xml:space="preserve">B. </w:t>
      </w:r>
      <w:ins w:id="14" w:author="Lecturer" w:date="2012-04-17T15:33:00Z">
        <w:r w:rsidR="004A144F">
          <w:rPr>
            <w:rFonts w:ascii="Times New Roman" w:hAnsi="Times New Roman" w:cs="Times New Roman"/>
            <w:sz w:val="24"/>
            <w:szCs w:val="24"/>
          </w:rPr>
          <w:t xml:space="preserve">a </w:t>
        </w:r>
      </w:ins>
      <w:r w:rsidRPr="00DD63F2">
        <w:rPr>
          <w:rFonts w:ascii="Times New Roman" w:hAnsi="Times New Roman" w:cs="Times New Roman"/>
          <w:sz w:val="24"/>
          <w:szCs w:val="24"/>
        </w:rPr>
        <w:t>macho</w:t>
      </w:r>
      <w:ins w:id="15" w:author="Lecturer" w:date="2012-04-17T15:33:00Z">
        <w:r w:rsidR="004A144F">
          <w:rPr>
            <w:rFonts w:ascii="Times New Roman" w:hAnsi="Times New Roman" w:cs="Times New Roman"/>
            <w:sz w:val="24"/>
            <w:szCs w:val="24"/>
          </w:rPr>
          <w:t xml:space="preserve"> </w:t>
        </w:r>
      </w:ins>
      <w:ins w:id="16" w:author="Lecturer" w:date="2012-04-17T15:34:00Z">
        <w:r w:rsidR="004A144F">
          <w:rPr>
            <w:rFonts w:ascii="Times New Roman" w:hAnsi="Times New Roman" w:cs="Times New Roman"/>
            <w:sz w:val="24"/>
            <w:szCs w:val="24"/>
          </w:rPr>
          <w:t>person</w:t>
        </w:r>
      </w:ins>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part of the “in-crowd</w:t>
      </w:r>
    </w:p>
    <w:p w:rsidR="00DD63F2" w:rsidRPr="00DD63F2" w:rsidRDefault="00DD63F2" w:rsidP="004A144F">
      <w:pPr>
        <w:spacing w:after="0"/>
        <w:rPr>
          <w:rFonts w:ascii="Times New Roman" w:hAnsi="Times New Roman" w:cs="Times New Roman"/>
          <w:sz w:val="24"/>
          <w:szCs w:val="24"/>
        </w:rPr>
      </w:pPr>
      <w:r w:rsidRPr="00DD63F2">
        <w:rPr>
          <w:rFonts w:ascii="Times New Roman" w:hAnsi="Times New Roman" w:cs="Times New Roman"/>
          <w:sz w:val="24"/>
          <w:szCs w:val="24"/>
        </w:rPr>
        <w:t xml:space="preserve">D. </w:t>
      </w:r>
      <w:ins w:id="17" w:author="Lecturer" w:date="2012-04-17T15:33:00Z">
        <w:r w:rsidR="004A144F">
          <w:rPr>
            <w:rFonts w:ascii="Times New Roman" w:hAnsi="Times New Roman" w:cs="Times New Roman"/>
            <w:sz w:val="24"/>
            <w:szCs w:val="24"/>
          </w:rPr>
          <w:t xml:space="preserve">a rebellious </w:t>
        </w:r>
      </w:ins>
      <w:del w:id="18" w:author="Lecturer" w:date="2012-04-17T15:33:00Z">
        <w:r w:rsidRPr="00DD63F2" w:rsidDel="004A144F">
          <w:rPr>
            <w:rFonts w:ascii="Times New Roman" w:hAnsi="Times New Roman" w:cs="Times New Roman"/>
            <w:sz w:val="24"/>
            <w:szCs w:val="24"/>
          </w:rPr>
          <w:delText>were you rebelling</w:delText>
        </w:r>
      </w:del>
    </w:p>
    <w:p w:rsidR="00DD63F2" w:rsidRPr="00DD63F2" w:rsidRDefault="00DD63F2" w:rsidP="004A144F">
      <w:pPr>
        <w:spacing w:after="0"/>
        <w:rPr>
          <w:rFonts w:ascii="Times New Roman" w:hAnsi="Times New Roman" w:cs="Times New Roman"/>
          <w:sz w:val="24"/>
          <w:szCs w:val="24"/>
        </w:rPr>
      </w:pPr>
      <w:proofErr w:type="gramStart"/>
      <w:r w:rsidRPr="00DD63F2">
        <w:rPr>
          <w:rFonts w:ascii="Times New Roman" w:hAnsi="Times New Roman" w:cs="Times New Roman"/>
          <w:sz w:val="24"/>
          <w:szCs w:val="24"/>
        </w:rPr>
        <w:t>E.</w:t>
      </w:r>
      <w:proofErr w:type="gramEnd"/>
      <w:del w:id="19" w:author="Lecturer" w:date="2012-04-17T15:33:00Z">
        <w:r w:rsidRPr="00DD63F2" w:rsidDel="004A144F">
          <w:rPr>
            <w:rFonts w:ascii="Times New Roman" w:hAnsi="Times New Roman" w:cs="Times New Roman"/>
            <w:sz w:val="24"/>
            <w:szCs w:val="24"/>
          </w:rPr>
          <w:delText xml:space="preserve"> being</w:delText>
        </w:r>
      </w:del>
      <w:ins w:id="20" w:author="Lecturer" w:date="2012-04-17T15:33:00Z">
        <w:r w:rsidR="004A144F">
          <w:rPr>
            <w:rFonts w:ascii="Times New Roman" w:hAnsi="Times New Roman" w:cs="Times New Roman"/>
            <w:sz w:val="24"/>
            <w:szCs w:val="24"/>
          </w:rPr>
          <w:t>an</w:t>
        </w:r>
      </w:ins>
      <w:r w:rsidRPr="00DD63F2">
        <w:rPr>
          <w:rFonts w:ascii="Times New Roman" w:hAnsi="Times New Roman" w:cs="Times New Roman"/>
          <w:sz w:val="24"/>
          <w:szCs w:val="24"/>
        </w:rPr>
        <w:t xml:space="preserve"> independent</w:t>
      </w:r>
      <w:ins w:id="21" w:author="Lecturer" w:date="2012-04-17T15:34:00Z">
        <w:r w:rsidR="004A144F">
          <w:rPr>
            <w:rFonts w:ascii="Times New Roman" w:hAnsi="Times New Roman" w:cs="Times New Roman"/>
            <w:sz w:val="24"/>
            <w:szCs w:val="24"/>
          </w:rPr>
          <w:t xml:space="preserve"> person</w:t>
        </w:r>
      </w:ins>
    </w:p>
    <w:p w:rsidR="00DD63F2" w:rsidRPr="00DD63F2" w:rsidRDefault="00DD63F2" w:rsidP="00DD63F2">
      <w:pPr>
        <w:spacing w:after="0"/>
        <w:rPr>
          <w:rFonts w:ascii="Times New Roman" w:hAnsi="Times New Roman" w:cs="Times New Roman"/>
          <w:sz w:val="24"/>
          <w:szCs w:val="24"/>
        </w:rPr>
      </w:pPr>
    </w:p>
    <w:p w:rsidR="004A144F" w:rsidRDefault="00DD63F2" w:rsidP="004A144F">
      <w:pPr>
        <w:spacing w:after="0"/>
        <w:rPr>
          <w:ins w:id="22" w:author="Lecturer" w:date="2012-04-17T15:34:00Z"/>
          <w:rFonts w:ascii="Times New Roman" w:hAnsi="Times New Roman" w:cs="Times New Roman"/>
          <w:sz w:val="24"/>
          <w:szCs w:val="24"/>
        </w:rPr>
      </w:pPr>
      <w:r w:rsidRPr="00DD63F2">
        <w:rPr>
          <w:rFonts w:ascii="Times New Roman" w:hAnsi="Times New Roman" w:cs="Times New Roman"/>
          <w:sz w:val="24"/>
          <w:szCs w:val="24"/>
        </w:rPr>
        <w:t xml:space="preserve">3. </w:t>
      </w:r>
      <w:ins w:id="23" w:author="Lecturer" w:date="2012-04-17T15:34:00Z">
        <w:r w:rsidR="004A144F">
          <w:rPr>
            <w:rFonts w:ascii="Times New Roman" w:hAnsi="Times New Roman" w:cs="Times New Roman"/>
            <w:sz w:val="24"/>
            <w:szCs w:val="24"/>
          </w:rPr>
          <w:t>Have you ever tried to quit smoking</w:t>
        </w:r>
      </w:ins>
      <w:del w:id="24" w:author="Lecturer" w:date="2012-04-17T15:34:00Z">
        <w:r w:rsidRPr="00DD63F2" w:rsidDel="004A144F">
          <w:rPr>
            <w:rFonts w:ascii="Times New Roman" w:hAnsi="Times New Roman" w:cs="Times New Roman"/>
            <w:sz w:val="24"/>
            <w:szCs w:val="24"/>
          </w:rPr>
          <w:delText>Did you ever quit</w:delText>
        </w:r>
      </w:del>
      <w:r w:rsidRPr="00DD63F2">
        <w:rPr>
          <w:rFonts w:ascii="Times New Roman" w:hAnsi="Times New Roman" w:cs="Times New Roman"/>
          <w:sz w:val="24"/>
          <w:szCs w:val="24"/>
        </w:rPr>
        <w:t xml:space="preserve">? </w:t>
      </w:r>
    </w:p>
    <w:p w:rsidR="004A144F" w:rsidRDefault="004A144F" w:rsidP="004A144F">
      <w:pPr>
        <w:spacing w:after="0"/>
        <w:rPr>
          <w:ins w:id="25" w:author="Lecturer" w:date="2012-04-17T15:34:00Z"/>
          <w:rFonts w:ascii="Times New Roman" w:hAnsi="Times New Roman" w:cs="Times New Roman"/>
          <w:sz w:val="24"/>
          <w:szCs w:val="24"/>
        </w:rPr>
      </w:pPr>
    </w:p>
    <w:p w:rsidR="001353E8" w:rsidRDefault="00DD63F2" w:rsidP="004A144F">
      <w:pPr>
        <w:spacing w:after="0"/>
        <w:rPr>
          <w:ins w:id="26" w:author="Lecturer" w:date="2012-04-17T15:35:00Z"/>
          <w:rFonts w:ascii="Times New Roman" w:hAnsi="Times New Roman" w:cs="Times New Roman"/>
          <w:sz w:val="24"/>
          <w:szCs w:val="24"/>
        </w:rPr>
      </w:pPr>
      <w:r w:rsidRPr="00DD63F2">
        <w:rPr>
          <w:rFonts w:ascii="Times New Roman" w:hAnsi="Times New Roman" w:cs="Times New Roman"/>
          <w:sz w:val="24"/>
          <w:szCs w:val="24"/>
        </w:rPr>
        <w:t>Yes</w:t>
      </w:r>
    </w:p>
    <w:p w:rsidR="004A144F" w:rsidRDefault="00DD63F2" w:rsidP="00A2650A">
      <w:pPr>
        <w:spacing w:after="0"/>
        <w:rPr>
          <w:ins w:id="27" w:author="Lecturer" w:date="2012-04-17T15:34:00Z"/>
          <w:rFonts w:ascii="Times New Roman" w:hAnsi="Times New Roman" w:cs="Times New Roman"/>
          <w:sz w:val="24"/>
          <w:szCs w:val="24"/>
        </w:rPr>
      </w:pPr>
      <w:del w:id="28" w:author="Lecturer" w:date="2012-04-17T15:35:00Z">
        <w:r w:rsidRPr="00DD63F2" w:rsidDel="001353E8">
          <w:rPr>
            <w:rFonts w:ascii="Times New Roman" w:hAnsi="Times New Roman" w:cs="Times New Roman"/>
            <w:sz w:val="24"/>
            <w:szCs w:val="24"/>
          </w:rPr>
          <w:delText>/</w:delText>
        </w:r>
      </w:del>
      <w:proofErr w:type="gramStart"/>
      <w:ins w:id="29" w:author="Lecturer" w:date="2012-04-17T15:35:00Z">
        <w:r w:rsidR="001353E8">
          <w:rPr>
            <w:rFonts w:ascii="Times New Roman" w:hAnsi="Times New Roman" w:cs="Times New Roman"/>
            <w:sz w:val="24"/>
            <w:szCs w:val="24"/>
          </w:rPr>
          <w:t>N</w:t>
        </w:r>
      </w:ins>
      <w:del w:id="30" w:author="Lecturer" w:date="2012-04-17T15:35:00Z">
        <w:r w:rsidRPr="00DD63F2" w:rsidDel="001353E8">
          <w:rPr>
            <w:rFonts w:ascii="Times New Roman" w:hAnsi="Times New Roman" w:cs="Times New Roman"/>
            <w:sz w:val="24"/>
            <w:szCs w:val="24"/>
          </w:rPr>
          <w:delText>n</w:delText>
        </w:r>
      </w:del>
      <w:r w:rsidRPr="00DD63F2">
        <w:rPr>
          <w:rFonts w:ascii="Times New Roman" w:hAnsi="Times New Roman" w:cs="Times New Roman"/>
          <w:sz w:val="24"/>
          <w:szCs w:val="24"/>
        </w:rPr>
        <w:t>o.</w:t>
      </w:r>
      <w:proofErr w:type="gramEnd"/>
      <w:r w:rsidRPr="00DD63F2">
        <w:rPr>
          <w:rFonts w:ascii="Times New Roman" w:hAnsi="Times New Roman" w:cs="Times New Roman"/>
          <w:sz w:val="24"/>
          <w:szCs w:val="24"/>
        </w:rPr>
        <w:t xml:space="preserve"> </w:t>
      </w:r>
    </w:p>
    <w:p w:rsidR="00DD63F2" w:rsidRPr="00DD63F2" w:rsidRDefault="004A144F" w:rsidP="004A144F">
      <w:pPr>
        <w:spacing w:after="0"/>
        <w:rPr>
          <w:rFonts w:ascii="Times New Roman" w:hAnsi="Times New Roman" w:cs="Times New Roman"/>
          <w:sz w:val="24"/>
          <w:szCs w:val="24"/>
        </w:rPr>
      </w:pPr>
      <w:ins w:id="31" w:author="Lecturer" w:date="2012-04-17T15:34:00Z">
        <w:r>
          <w:rPr>
            <w:rFonts w:ascii="Times New Roman" w:hAnsi="Times New Roman" w:cs="Times New Roman"/>
            <w:sz w:val="24"/>
            <w:szCs w:val="24"/>
          </w:rPr>
          <w:t>If yes, h</w:t>
        </w:r>
      </w:ins>
      <w:del w:id="32" w:author="Lecturer" w:date="2012-04-17T15:34:00Z">
        <w:r w:rsidR="00DD63F2" w:rsidRPr="00DD63F2" w:rsidDel="004A144F">
          <w:rPr>
            <w:rFonts w:ascii="Times New Roman" w:hAnsi="Times New Roman" w:cs="Times New Roman"/>
            <w:sz w:val="24"/>
            <w:szCs w:val="24"/>
          </w:rPr>
          <w:delText>H</w:delText>
        </w:r>
      </w:del>
      <w:r w:rsidR="00DD63F2" w:rsidRPr="00DD63F2">
        <w:rPr>
          <w:rFonts w:ascii="Times New Roman" w:hAnsi="Times New Roman" w:cs="Times New Roman"/>
          <w:sz w:val="24"/>
          <w:szCs w:val="24"/>
        </w:rPr>
        <w:t>ow?</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 Cold turkey</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 patch</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gum,</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 other__________</w:t>
      </w:r>
    </w:p>
    <w:p w:rsidR="00DD63F2" w:rsidRPr="00DD63F2" w:rsidRDefault="00DD63F2" w:rsidP="00DD63F2">
      <w:pPr>
        <w:spacing w:after="0"/>
        <w:rPr>
          <w:rFonts w:ascii="Times New Roman" w:hAnsi="Times New Roman" w:cs="Times New Roman"/>
          <w:sz w:val="24"/>
          <w:szCs w:val="24"/>
        </w:rPr>
      </w:pPr>
    </w:p>
    <w:p w:rsidR="00DD63F2" w:rsidRPr="00DD63F2" w:rsidDel="00A2650A" w:rsidRDefault="00DD63F2" w:rsidP="00DD63F2">
      <w:pPr>
        <w:spacing w:after="0"/>
        <w:rPr>
          <w:del w:id="33" w:author="Lecturer" w:date="2012-04-17T15:37:00Z"/>
          <w:rFonts w:ascii="Times New Roman" w:hAnsi="Times New Roman" w:cs="Times New Roman"/>
          <w:sz w:val="24"/>
          <w:szCs w:val="24"/>
        </w:rPr>
      </w:pPr>
      <w:del w:id="34" w:author="Lecturer" w:date="2012-04-17T15:37:00Z">
        <w:r w:rsidRPr="00DD63F2" w:rsidDel="00A2650A">
          <w:rPr>
            <w:rFonts w:ascii="Times New Roman" w:hAnsi="Times New Roman" w:cs="Times New Roman"/>
            <w:sz w:val="24"/>
            <w:szCs w:val="24"/>
          </w:rPr>
          <w:delText>4. When did you try to stop smoking? _______________________ How long did you stay off?_________________</w:delText>
        </w:r>
      </w:del>
    </w:p>
    <w:p w:rsidR="00DD63F2" w:rsidRPr="00DD63F2" w:rsidDel="00A2650A" w:rsidRDefault="00DD63F2" w:rsidP="00DD63F2">
      <w:pPr>
        <w:spacing w:after="0"/>
        <w:rPr>
          <w:del w:id="35" w:author="Lecturer" w:date="2012-04-17T15:37:00Z"/>
          <w:rFonts w:ascii="Times New Roman" w:hAnsi="Times New Roman" w:cs="Times New Roman"/>
          <w:sz w:val="24"/>
          <w:szCs w:val="24"/>
        </w:rPr>
      </w:pPr>
    </w:p>
    <w:p w:rsidR="00DD63F2" w:rsidRPr="00DD63F2" w:rsidDel="00A2650A" w:rsidRDefault="00DD63F2" w:rsidP="00DD63F2">
      <w:pPr>
        <w:spacing w:after="0"/>
        <w:rPr>
          <w:del w:id="36" w:author="Lecturer" w:date="2012-04-17T15:37:00Z"/>
          <w:rFonts w:ascii="Times New Roman" w:hAnsi="Times New Roman" w:cs="Times New Roman"/>
          <w:sz w:val="24"/>
          <w:szCs w:val="24"/>
        </w:rPr>
      </w:pPr>
      <w:del w:id="37" w:author="Lecturer" w:date="2012-04-17T15:37:00Z">
        <w:r w:rsidRPr="00DD63F2" w:rsidDel="00A2650A">
          <w:rPr>
            <w:rFonts w:ascii="Times New Roman" w:hAnsi="Times New Roman" w:cs="Times New Roman"/>
            <w:sz w:val="24"/>
            <w:szCs w:val="24"/>
          </w:rPr>
          <w:delText>5. What did you learn when you stay off?</w:delText>
        </w:r>
      </w:del>
    </w:p>
    <w:p w:rsidR="00DD63F2" w:rsidRPr="00DD63F2" w:rsidDel="00A2650A" w:rsidRDefault="00DD63F2" w:rsidP="00DD63F2">
      <w:pPr>
        <w:pBdr>
          <w:bottom w:val="single" w:sz="6" w:space="1" w:color="auto"/>
        </w:pBdr>
        <w:spacing w:after="0"/>
        <w:rPr>
          <w:del w:id="38" w:author="Lecturer" w:date="2012-04-17T15:37:00Z"/>
          <w:rFonts w:ascii="Times New Roman" w:hAnsi="Times New Roman" w:cs="Times New Roman"/>
          <w:sz w:val="24"/>
          <w:szCs w:val="24"/>
        </w:rPr>
      </w:pPr>
    </w:p>
    <w:p w:rsidR="00DD63F2" w:rsidRPr="00DD63F2" w:rsidDel="00A2650A" w:rsidRDefault="00DD63F2" w:rsidP="00DD63F2">
      <w:pPr>
        <w:spacing w:after="0"/>
        <w:rPr>
          <w:del w:id="39" w:author="Lecturer" w:date="2012-04-17T15:37:00Z"/>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6.  How much do you smoke per day?</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A.1-4 cigarettes per day</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B.5-9 cigarettes per day </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C.10-13 cigarettes per day</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 more than 14 cigarettes per day</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420C30">
      <w:pPr>
        <w:spacing w:after="0"/>
        <w:rPr>
          <w:rFonts w:ascii="Times New Roman" w:hAnsi="Times New Roman" w:cs="Times New Roman"/>
          <w:sz w:val="24"/>
          <w:szCs w:val="24"/>
        </w:rPr>
      </w:pPr>
      <w:r w:rsidRPr="00DD63F2">
        <w:rPr>
          <w:rFonts w:ascii="Times New Roman" w:hAnsi="Times New Roman" w:cs="Times New Roman"/>
          <w:sz w:val="24"/>
          <w:szCs w:val="24"/>
        </w:rPr>
        <w:t xml:space="preserve">7.  How much </w:t>
      </w:r>
      <w:ins w:id="40" w:author="Lecturer" w:date="2012-04-17T15:38:00Z">
        <w:r w:rsidR="00420C30">
          <w:rPr>
            <w:rFonts w:ascii="Times New Roman" w:hAnsi="Times New Roman" w:cs="Times New Roman"/>
            <w:sz w:val="24"/>
            <w:szCs w:val="24"/>
          </w:rPr>
          <w:t xml:space="preserve">pack/s per week </w:t>
        </w:r>
      </w:ins>
      <w:r w:rsidRPr="00DD63F2">
        <w:rPr>
          <w:rFonts w:ascii="Times New Roman" w:hAnsi="Times New Roman" w:cs="Times New Roman"/>
          <w:sz w:val="24"/>
          <w:szCs w:val="24"/>
        </w:rPr>
        <w:t>do you smoke</w:t>
      </w:r>
      <w:del w:id="41" w:author="Lecturer" w:date="2012-04-17T15:39:00Z">
        <w:r w:rsidRPr="00DD63F2" w:rsidDel="00420C30">
          <w:rPr>
            <w:rFonts w:ascii="Times New Roman" w:hAnsi="Times New Roman" w:cs="Times New Roman"/>
            <w:sz w:val="24"/>
            <w:szCs w:val="24"/>
          </w:rPr>
          <w:delText xml:space="preserve"> now</w:delText>
        </w:r>
      </w:del>
      <w:r w:rsidRPr="00DD63F2">
        <w:rPr>
          <w:rFonts w:ascii="Times New Roman" w:hAnsi="Times New Roman" w:cs="Times New Roman"/>
          <w:sz w:val="24"/>
          <w:szCs w:val="24"/>
        </w:rPr>
        <w:t>?</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A.1-3 Packs per week</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w:t>
      </w:r>
      <w:ins w:id="42" w:author="Lecturer" w:date="2012-04-17T15:39:00Z">
        <w:r w:rsidR="00DF23F1">
          <w:rPr>
            <w:rFonts w:ascii="Times New Roman" w:hAnsi="Times New Roman" w:cs="Times New Roman"/>
            <w:sz w:val="24"/>
            <w:szCs w:val="24"/>
          </w:rPr>
          <w:t>4</w:t>
        </w:r>
      </w:ins>
      <w:del w:id="43" w:author="Lecturer" w:date="2012-04-17T15:39:00Z">
        <w:r w:rsidRPr="00DD63F2" w:rsidDel="00DF23F1">
          <w:rPr>
            <w:rFonts w:ascii="Times New Roman" w:hAnsi="Times New Roman" w:cs="Times New Roman"/>
            <w:sz w:val="24"/>
            <w:szCs w:val="24"/>
          </w:rPr>
          <w:delText>3</w:delText>
        </w:r>
      </w:del>
      <w:r w:rsidRPr="00DD63F2">
        <w:rPr>
          <w:rFonts w:ascii="Times New Roman" w:hAnsi="Times New Roman" w:cs="Times New Roman"/>
          <w:sz w:val="24"/>
          <w:szCs w:val="24"/>
        </w:rPr>
        <w:t>-</w:t>
      </w:r>
      <w:ins w:id="44" w:author="Lecturer" w:date="2012-04-17T15:39:00Z">
        <w:r w:rsidR="00DF23F1">
          <w:rPr>
            <w:rFonts w:ascii="Times New Roman" w:hAnsi="Times New Roman" w:cs="Times New Roman"/>
            <w:sz w:val="24"/>
            <w:szCs w:val="24"/>
          </w:rPr>
          <w:t>6</w:t>
        </w:r>
      </w:ins>
      <w:del w:id="45" w:author="Lecturer" w:date="2012-04-17T15:39:00Z">
        <w:r w:rsidRPr="00DD63F2" w:rsidDel="00DF23F1">
          <w:rPr>
            <w:rFonts w:ascii="Times New Roman" w:hAnsi="Times New Roman" w:cs="Times New Roman"/>
            <w:sz w:val="24"/>
            <w:szCs w:val="24"/>
          </w:rPr>
          <w:delText>5</w:delText>
        </w:r>
      </w:del>
      <w:r w:rsidRPr="00DD63F2">
        <w:rPr>
          <w:rFonts w:ascii="Times New Roman" w:hAnsi="Times New Roman" w:cs="Times New Roman"/>
          <w:sz w:val="24"/>
          <w:szCs w:val="24"/>
        </w:rPr>
        <w:t xml:space="preserve"> packs per week</w:t>
      </w:r>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C.</w:t>
      </w:r>
      <w:ins w:id="46" w:author="Lecturer" w:date="2012-04-17T15:39:00Z">
        <w:r w:rsidR="00DF23F1">
          <w:rPr>
            <w:rFonts w:ascii="Times New Roman" w:hAnsi="Times New Roman" w:cs="Times New Roman"/>
            <w:sz w:val="24"/>
            <w:szCs w:val="24"/>
          </w:rPr>
          <w:t>7-9</w:t>
        </w:r>
      </w:ins>
      <w:del w:id="47" w:author="Lecturer" w:date="2012-04-17T15:39:00Z">
        <w:r w:rsidRPr="00DD63F2" w:rsidDel="00DF23F1">
          <w:rPr>
            <w:rFonts w:ascii="Times New Roman" w:hAnsi="Times New Roman" w:cs="Times New Roman"/>
            <w:sz w:val="24"/>
            <w:szCs w:val="24"/>
          </w:rPr>
          <w:delText>5-7</w:delText>
        </w:r>
      </w:del>
      <w:r w:rsidRPr="00DD63F2">
        <w:rPr>
          <w:rFonts w:ascii="Times New Roman" w:hAnsi="Times New Roman" w:cs="Times New Roman"/>
          <w:sz w:val="24"/>
          <w:szCs w:val="24"/>
        </w:rPr>
        <w:t xml:space="preserve"> packs per week</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D. more than </w:t>
      </w:r>
      <w:ins w:id="48" w:author="Lecturer" w:date="2012-04-17T15:39:00Z">
        <w:r w:rsidR="00DF23F1">
          <w:rPr>
            <w:rFonts w:ascii="Times New Roman" w:hAnsi="Times New Roman" w:cs="Times New Roman"/>
            <w:sz w:val="24"/>
            <w:szCs w:val="24"/>
          </w:rPr>
          <w:t>10</w:t>
        </w:r>
      </w:ins>
      <w:del w:id="49" w:author="Lecturer" w:date="2012-04-17T15:39:00Z">
        <w:r w:rsidRPr="00DD63F2" w:rsidDel="00DF23F1">
          <w:rPr>
            <w:rFonts w:ascii="Times New Roman" w:hAnsi="Times New Roman" w:cs="Times New Roman"/>
            <w:sz w:val="24"/>
            <w:szCs w:val="24"/>
          </w:rPr>
          <w:delText>7</w:delText>
        </w:r>
      </w:del>
      <w:r w:rsidRPr="00DD63F2">
        <w:rPr>
          <w:rFonts w:ascii="Times New Roman" w:hAnsi="Times New Roman" w:cs="Times New Roman"/>
          <w:sz w:val="24"/>
          <w:szCs w:val="24"/>
        </w:rPr>
        <w:t xml:space="preserve"> packs per week</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8.  What do you like about smoking? (You can choose more than one.)</w:t>
      </w:r>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 xml:space="preserve">A. </w:t>
      </w:r>
      <w:ins w:id="50" w:author="Lecturer" w:date="2012-04-17T15:41:00Z">
        <w:r w:rsidR="00DF23F1">
          <w:rPr>
            <w:rFonts w:ascii="Times New Roman" w:hAnsi="Times New Roman" w:cs="Times New Roman"/>
            <w:sz w:val="24"/>
            <w:szCs w:val="24"/>
          </w:rPr>
          <w:t>It makes me relax</w:t>
        </w:r>
      </w:ins>
      <w:del w:id="51" w:author="Lecturer" w:date="2012-04-17T15:41:00Z">
        <w:r w:rsidRPr="00DD63F2" w:rsidDel="00DF23F1">
          <w:rPr>
            <w:rFonts w:ascii="Times New Roman" w:hAnsi="Times New Roman" w:cs="Times New Roman"/>
            <w:sz w:val="24"/>
            <w:szCs w:val="24"/>
          </w:rPr>
          <w:delText>Relaxation</w:delText>
        </w:r>
      </w:del>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 xml:space="preserve">B. </w:t>
      </w:r>
      <w:ins w:id="52" w:author="Lecturer" w:date="2012-04-17T15:41:00Z">
        <w:r w:rsidR="00DF23F1">
          <w:rPr>
            <w:rFonts w:ascii="Times New Roman" w:hAnsi="Times New Roman" w:cs="Times New Roman"/>
            <w:sz w:val="24"/>
            <w:szCs w:val="24"/>
          </w:rPr>
          <w:t>It makes me more awake</w:t>
        </w:r>
      </w:ins>
      <w:del w:id="53" w:author="Lecturer" w:date="2012-04-17T15:41:00Z">
        <w:r w:rsidRPr="00DD63F2" w:rsidDel="00DF23F1">
          <w:rPr>
            <w:rFonts w:ascii="Times New Roman" w:hAnsi="Times New Roman" w:cs="Times New Roman"/>
            <w:sz w:val="24"/>
            <w:szCs w:val="24"/>
          </w:rPr>
          <w:delText>a break</w:delText>
        </w:r>
      </w:del>
    </w:p>
    <w:p w:rsidR="00DD63F2" w:rsidRPr="00DD63F2" w:rsidDel="00DF23F1" w:rsidRDefault="00DD63F2" w:rsidP="00DD63F2">
      <w:pPr>
        <w:spacing w:after="0"/>
        <w:rPr>
          <w:del w:id="54" w:author="Lecturer" w:date="2012-04-17T15:41:00Z"/>
          <w:rFonts w:ascii="Times New Roman" w:hAnsi="Times New Roman" w:cs="Times New Roman"/>
          <w:sz w:val="24"/>
          <w:szCs w:val="24"/>
        </w:rPr>
      </w:pPr>
      <w:r w:rsidRPr="00DD63F2">
        <w:rPr>
          <w:rFonts w:ascii="Times New Roman" w:hAnsi="Times New Roman" w:cs="Times New Roman"/>
          <w:sz w:val="24"/>
          <w:szCs w:val="24"/>
        </w:rPr>
        <w:t xml:space="preserve">C. </w:t>
      </w:r>
      <w:ins w:id="55" w:author="Lecturer" w:date="2012-04-17T15:41:00Z">
        <w:r w:rsidR="00DF23F1">
          <w:rPr>
            <w:rFonts w:ascii="Times New Roman" w:hAnsi="Times New Roman" w:cs="Times New Roman"/>
            <w:sz w:val="24"/>
            <w:szCs w:val="24"/>
          </w:rPr>
          <w:t xml:space="preserve">It makes me concentrate </w:t>
        </w:r>
        <w:proofErr w:type="spellStart"/>
        <w:r w:rsidR="00DF23F1">
          <w:rPr>
            <w:rFonts w:ascii="Times New Roman" w:hAnsi="Times New Roman" w:cs="Times New Roman"/>
            <w:sz w:val="24"/>
            <w:szCs w:val="24"/>
          </w:rPr>
          <w:t>more</w:t>
        </w:r>
      </w:ins>
      <w:del w:id="56" w:author="Lecturer" w:date="2012-04-17T15:41:00Z">
        <w:r w:rsidRPr="00DD63F2" w:rsidDel="00DF23F1">
          <w:rPr>
            <w:rFonts w:ascii="Times New Roman" w:hAnsi="Times New Roman" w:cs="Times New Roman"/>
            <w:sz w:val="24"/>
            <w:szCs w:val="24"/>
          </w:rPr>
          <w:delText>concentration</w:delText>
        </w:r>
      </w:del>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D</w:t>
      </w:r>
      <w:proofErr w:type="spellEnd"/>
      <w:r w:rsidRPr="00DD63F2">
        <w:rPr>
          <w:rFonts w:ascii="Times New Roman" w:hAnsi="Times New Roman" w:cs="Times New Roman"/>
          <w:sz w:val="24"/>
          <w:szCs w:val="24"/>
        </w:rPr>
        <w:t xml:space="preserve">. </w:t>
      </w:r>
      <w:ins w:id="57" w:author="Lecturer" w:date="2012-04-17T15:41:00Z">
        <w:r w:rsidR="00DF23F1">
          <w:rPr>
            <w:rFonts w:ascii="Times New Roman" w:hAnsi="Times New Roman" w:cs="Times New Roman"/>
            <w:sz w:val="24"/>
            <w:szCs w:val="24"/>
          </w:rPr>
          <w:t xml:space="preserve">It is </w:t>
        </w:r>
      </w:ins>
      <w:del w:id="58" w:author="Lecturer" w:date="2012-04-17T15:41:00Z">
        <w:r w:rsidRPr="00DD63F2" w:rsidDel="00DF23F1">
          <w:rPr>
            <w:rFonts w:ascii="Times New Roman" w:hAnsi="Times New Roman" w:cs="Times New Roman"/>
            <w:sz w:val="24"/>
            <w:szCs w:val="24"/>
          </w:rPr>
          <w:delText>it’s</w:delText>
        </w:r>
      </w:del>
      <w:r w:rsidRPr="00DD63F2">
        <w:rPr>
          <w:rFonts w:ascii="Times New Roman" w:hAnsi="Times New Roman" w:cs="Times New Roman"/>
          <w:sz w:val="24"/>
          <w:szCs w:val="24"/>
        </w:rPr>
        <w:t xml:space="preserve"> just a habit</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E. </w:t>
      </w:r>
      <w:proofErr w:type="gramStart"/>
      <w:r w:rsidRPr="00DD63F2">
        <w:rPr>
          <w:rFonts w:ascii="Times New Roman" w:hAnsi="Times New Roman" w:cs="Times New Roman"/>
          <w:sz w:val="24"/>
          <w:szCs w:val="24"/>
        </w:rPr>
        <w:t>other</w:t>
      </w:r>
      <w:ins w:id="59" w:author="Lecturer" w:date="2012-04-17T15:41:00Z">
        <w:r w:rsidR="00DF23F1">
          <w:rPr>
            <w:rFonts w:ascii="Times New Roman" w:hAnsi="Times New Roman" w:cs="Times New Roman"/>
            <w:sz w:val="24"/>
            <w:szCs w:val="24"/>
          </w:rPr>
          <w:t>s</w:t>
        </w:r>
      </w:ins>
      <w:r w:rsidRPr="00DD63F2">
        <w:rPr>
          <w:rFonts w:ascii="Times New Roman" w:hAnsi="Times New Roman" w:cs="Times New Roman"/>
          <w:sz w:val="24"/>
          <w:szCs w:val="24"/>
        </w:rPr>
        <w:t xml:space="preserve"> :</w:t>
      </w:r>
      <w:proofErr w:type="gramEnd"/>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9.  What activities do you associate most with smoking?</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 Waking up</w:t>
      </w:r>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 xml:space="preserve">B. </w:t>
      </w:r>
      <w:del w:id="60" w:author="Lecturer" w:date="2012-04-17T15:41:00Z">
        <w:r w:rsidRPr="00DD63F2" w:rsidDel="00DF23F1">
          <w:rPr>
            <w:rFonts w:ascii="Times New Roman" w:hAnsi="Times New Roman" w:cs="Times New Roman"/>
            <w:sz w:val="24"/>
            <w:szCs w:val="24"/>
          </w:rPr>
          <w:delText>a</w:delText>
        </w:r>
      </w:del>
      <w:ins w:id="61" w:author="Lecturer" w:date="2012-04-17T15:41:00Z">
        <w:r w:rsidR="00DF23F1">
          <w:rPr>
            <w:rFonts w:ascii="Times New Roman" w:hAnsi="Times New Roman" w:cs="Times New Roman"/>
            <w:sz w:val="24"/>
            <w:szCs w:val="24"/>
          </w:rPr>
          <w:t>A</w:t>
        </w:r>
      </w:ins>
      <w:r w:rsidRPr="00DD63F2">
        <w:rPr>
          <w:rFonts w:ascii="Times New Roman" w:hAnsi="Times New Roman" w:cs="Times New Roman"/>
          <w:sz w:val="24"/>
          <w:szCs w:val="24"/>
        </w:rPr>
        <w:t>fter meals</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TV/computer</w:t>
      </w:r>
    </w:p>
    <w:p w:rsidR="00DD63F2" w:rsidRPr="00DD63F2" w:rsidRDefault="00DD63F2" w:rsidP="00DF23F1">
      <w:pPr>
        <w:spacing w:after="0"/>
        <w:rPr>
          <w:rFonts w:ascii="Times New Roman" w:hAnsi="Times New Roman" w:cs="Times New Roman"/>
          <w:sz w:val="24"/>
          <w:szCs w:val="24"/>
        </w:rPr>
      </w:pPr>
      <w:r w:rsidRPr="00DD63F2">
        <w:rPr>
          <w:rFonts w:ascii="Times New Roman" w:hAnsi="Times New Roman" w:cs="Times New Roman"/>
          <w:sz w:val="24"/>
          <w:szCs w:val="24"/>
        </w:rPr>
        <w:t xml:space="preserve">D. </w:t>
      </w:r>
      <w:ins w:id="62" w:author="Lecturer" w:date="2012-04-17T15:42:00Z">
        <w:r w:rsidR="00DF23F1">
          <w:rPr>
            <w:rFonts w:ascii="Times New Roman" w:hAnsi="Times New Roman" w:cs="Times New Roman"/>
            <w:sz w:val="24"/>
            <w:szCs w:val="24"/>
          </w:rPr>
          <w:t xml:space="preserve">Social </w:t>
        </w:r>
      </w:ins>
      <w:del w:id="63" w:author="Lecturer" w:date="2012-04-17T15:42:00Z">
        <w:r w:rsidRPr="00DD63F2" w:rsidDel="00DF23F1">
          <w:rPr>
            <w:rFonts w:ascii="Times New Roman" w:hAnsi="Times New Roman" w:cs="Times New Roman"/>
            <w:sz w:val="24"/>
            <w:szCs w:val="24"/>
          </w:rPr>
          <w:delText>relaxing</w:delText>
        </w:r>
      </w:del>
      <w:ins w:id="64" w:author="Lecturer" w:date="2012-04-17T15:42:00Z">
        <w:r w:rsidR="00DF23F1">
          <w:rPr>
            <w:rFonts w:ascii="Times New Roman" w:hAnsi="Times New Roman" w:cs="Times New Roman"/>
            <w:sz w:val="24"/>
            <w:szCs w:val="24"/>
          </w:rPr>
          <w:t xml:space="preserve"> activities</w:t>
        </w:r>
      </w:ins>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E. other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001BC">
      <w:pPr>
        <w:spacing w:after="0"/>
        <w:rPr>
          <w:rFonts w:ascii="Times New Roman" w:hAnsi="Times New Roman" w:cs="Times New Roman"/>
          <w:sz w:val="24"/>
          <w:szCs w:val="24"/>
        </w:rPr>
      </w:pPr>
      <w:r w:rsidRPr="00DD63F2">
        <w:rPr>
          <w:rFonts w:ascii="Times New Roman" w:hAnsi="Times New Roman" w:cs="Times New Roman"/>
          <w:sz w:val="24"/>
          <w:szCs w:val="24"/>
        </w:rPr>
        <w:t xml:space="preserve">10. </w:t>
      </w:r>
      <w:del w:id="65" w:author="Lecturer" w:date="2012-04-17T15:44:00Z">
        <w:r w:rsidRPr="00DD63F2" w:rsidDel="00D001BC">
          <w:rPr>
            <w:rFonts w:ascii="Times New Roman" w:hAnsi="Times New Roman" w:cs="Times New Roman"/>
            <w:sz w:val="24"/>
            <w:szCs w:val="24"/>
          </w:rPr>
          <w:delText>W</w:delText>
        </w:r>
      </w:del>
      <w:ins w:id="66" w:author="Lecturer" w:date="2012-04-17T15:44:00Z">
        <w:r w:rsidR="00D001BC">
          <w:rPr>
            <w:rFonts w:ascii="Times New Roman" w:hAnsi="Times New Roman" w:cs="Times New Roman"/>
            <w:sz w:val="24"/>
            <w:szCs w:val="24"/>
          </w:rPr>
          <w:t>Where do</w:t>
        </w:r>
      </w:ins>
      <w:ins w:id="67" w:author="Lecturer" w:date="2012-04-17T15:43:00Z">
        <w:r w:rsidR="00EE583E">
          <w:rPr>
            <w:rFonts w:ascii="Times New Roman" w:hAnsi="Times New Roman" w:cs="Times New Roman"/>
            <w:sz w:val="24"/>
            <w:szCs w:val="24"/>
          </w:rPr>
          <w:t xml:space="preserve"> you smoke the most</w:t>
        </w:r>
      </w:ins>
      <w:ins w:id="68" w:author="Lecturer" w:date="2012-04-17T15:44:00Z">
        <w:r w:rsidR="00EE583E">
          <w:rPr>
            <w:rFonts w:ascii="Times New Roman" w:hAnsi="Times New Roman" w:cs="Times New Roman"/>
            <w:sz w:val="24"/>
            <w:szCs w:val="24"/>
          </w:rPr>
          <w:t xml:space="preserve">? </w:t>
        </w:r>
      </w:ins>
      <w:del w:id="69" w:author="Lecturer" w:date="2012-04-17T15:44:00Z">
        <w:r w:rsidRPr="00DD63F2" w:rsidDel="00EE583E">
          <w:rPr>
            <w:rFonts w:ascii="Times New Roman" w:hAnsi="Times New Roman" w:cs="Times New Roman"/>
            <w:sz w:val="24"/>
            <w:szCs w:val="24"/>
          </w:rPr>
          <w:delText>here do you smoke? (Circle your answer. You also may choose more than one.)</w:delText>
        </w:r>
      </w:del>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 Indoors</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 Outside</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Driving</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 Work</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E. Other: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11. Do any feelings trigger your smoking? (Circle and add your own answer if</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      </w:t>
      </w:r>
      <w:proofErr w:type="gramStart"/>
      <w:r w:rsidRPr="00DD63F2">
        <w:rPr>
          <w:rFonts w:ascii="Times New Roman" w:hAnsi="Times New Roman" w:cs="Times New Roman"/>
          <w:sz w:val="24"/>
          <w:szCs w:val="24"/>
        </w:rPr>
        <w:t>necessary</w:t>
      </w:r>
      <w:proofErr w:type="gramEnd"/>
      <w:r w:rsidRPr="00DD63F2">
        <w:rPr>
          <w:rFonts w:ascii="Times New Roman" w:hAnsi="Times New Roman" w:cs="Times New Roman"/>
          <w:sz w:val="24"/>
          <w:szCs w:val="24"/>
        </w:rPr>
        <w:t>.)</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Stress, frustration, boredom, loneliness, anger, sadness, need to concentrate, wanting to be like the others. Other: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12. Does anyone in your household smoke? If </w:t>
      </w:r>
      <w:proofErr w:type="spellStart"/>
      <w:r w:rsidRPr="00DD63F2">
        <w:rPr>
          <w:rFonts w:ascii="Times New Roman" w:hAnsi="Times New Roman" w:cs="Times New Roman"/>
          <w:sz w:val="24"/>
          <w:szCs w:val="24"/>
        </w:rPr>
        <w:t>yes</w:t>
      </w:r>
      <w:proofErr w:type="gramStart"/>
      <w:r w:rsidRPr="00DD63F2">
        <w:rPr>
          <w:rFonts w:ascii="Times New Roman" w:hAnsi="Times New Roman" w:cs="Times New Roman"/>
          <w:sz w:val="24"/>
          <w:szCs w:val="24"/>
        </w:rPr>
        <w:t>,who</w:t>
      </w:r>
      <w:proofErr w:type="spellEnd"/>
      <w:proofErr w:type="gramEnd"/>
      <w:r w:rsidRPr="00DD63F2">
        <w:rPr>
          <w:rFonts w:ascii="Times New Roman" w:hAnsi="Times New Roman" w:cs="Times New Roman"/>
          <w:sz w:val="24"/>
          <w:szCs w:val="24"/>
        </w:rPr>
        <w:t>? (</w:t>
      </w:r>
      <w:proofErr w:type="gramStart"/>
      <w:r w:rsidRPr="00DD63F2">
        <w:rPr>
          <w:rFonts w:ascii="Times New Roman" w:hAnsi="Times New Roman" w:cs="Times New Roman"/>
          <w:sz w:val="24"/>
          <w:szCs w:val="24"/>
        </w:rPr>
        <w:t>example</w:t>
      </w:r>
      <w:proofErr w:type="gramEnd"/>
      <w:r w:rsidRPr="00DD63F2">
        <w:rPr>
          <w:rFonts w:ascii="Times New Roman" w:hAnsi="Times New Roman" w:cs="Times New Roman"/>
          <w:sz w:val="24"/>
          <w:szCs w:val="24"/>
        </w:rPr>
        <w:t xml:space="preserve">: father, mother, brother, friends, </w:t>
      </w:r>
      <w:proofErr w:type="spellStart"/>
      <w:r w:rsidRPr="00DD63F2">
        <w:rPr>
          <w:rFonts w:ascii="Times New Roman" w:hAnsi="Times New Roman" w:cs="Times New Roman"/>
          <w:sz w:val="24"/>
          <w:szCs w:val="24"/>
        </w:rPr>
        <w:t>etc</w:t>
      </w:r>
      <w:proofErr w:type="spellEnd"/>
      <w:r w:rsidRPr="00DD63F2">
        <w:rPr>
          <w:rFonts w:ascii="Times New Roman" w:hAnsi="Times New Roman" w:cs="Times New Roman"/>
          <w:sz w:val="24"/>
          <w:szCs w:val="24"/>
        </w:rPr>
        <w:t>)</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pBdr>
          <w:bottom w:val="single" w:sz="6" w:space="1" w:color="auto"/>
        </w:pBdr>
        <w:spacing w:after="0"/>
        <w:rPr>
          <w:rFonts w:ascii="Times New Roman" w:hAnsi="Times New Roman" w:cs="Times New Roman"/>
          <w:sz w:val="24"/>
          <w:szCs w:val="24"/>
        </w:rPr>
      </w:pPr>
      <w:r w:rsidRPr="00DD63F2">
        <w:rPr>
          <w:rFonts w:ascii="Times New Roman" w:hAnsi="Times New Roman" w:cs="Times New Roman"/>
          <w:sz w:val="24"/>
          <w:szCs w:val="24"/>
        </w:rPr>
        <w:t>13. Does anyone nag you about quitting? If yes, who? (</w:t>
      </w:r>
      <w:proofErr w:type="gramStart"/>
      <w:r w:rsidRPr="00DD63F2">
        <w:rPr>
          <w:rFonts w:ascii="Times New Roman" w:hAnsi="Times New Roman" w:cs="Times New Roman"/>
          <w:sz w:val="24"/>
          <w:szCs w:val="24"/>
        </w:rPr>
        <w:t>example</w:t>
      </w:r>
      <w:proofErr w:type="gramEnd"/>
      <w:r w:rsidRPr="00DD63F2">
        <w:rPr>
          <w:rFonts w:ascii="Times New Roman" w:hAnsi="Times New Roman" w:cs="Times New Roman"/>
          <w:sz w:val="24"/>
          <w:szCs w:val="24"/>
        </w:rPr>
        <w:t xml:space="preserve">: father, mother, brother, friends, </w:t>
      </w:r>
      <w:proofErr w:type="spellStart"/>
      <w:r w:rsidRPr="00DD63F2">
        <w:rPr>
          <w:rFonts w:ascii="Times New Roman" w:hAnsi="Times New Roman" w:cs="Times New Roman"/>
          <w:sz w:val="24"/>
          <w:szCs w:val="24"/>
        </w:rPr>
        <w:t>etc</w:t>
      </w:r>
      <w:proofErr w:type="spellEnd"/>
      <w:r w:rsidRPr="00DD63F2">
        <w:rPr>
          <w:rFonts w:ascii="Times New Roman" w:hAnsi="Times New Roman" w:cs="Times New Roman"/>
          <w:sz w:val="24"/>
          <w:szCs w:val="24"/>
        </w:rPr>
        <w:t>)</w:t>
      </w:r>
    </w:p>
    <w:p w:rsidR="00DD63F2" w:rsidRPr="00DD63F2" w:rsidRDefault="00DD63F2" w:rsidP="00DD63F2">
      <w:pPr>
        <w:pBdr>
          <w:bottom w:val="single" w:sz="6" w:space="1" w:color="auto"/>
        </w:pBd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pBdr>
          <w:bottom w:val="single" w:sz="6" w:space="1" w:color="auto"/>
        </w:pBdr>
        <w:spacing w:after="0"/>
        <w:rPr>
          <w:rFonts w:ascii="Times New Roman" w:hAnsi="Times New Roman" w:cs="Times New Roman"/>
          <w:sz w:val="24"/>
          <w:szCs w:val="24"/>
        </w:rPr>
      </w:pPr>
      <w:r w:rsidRPr="00DD63F2">
        <w:rPr>
          <w:rFonts w:ascii="Times New Roman" w:hAnsi="Times New Roman" w:cs="Times New Roman"/>
          <w:sz w:val="24"/>
          <w:szCs w:val="24"/>
        </w:rPr>
        <w:t>13. Who supports you in quitting?</w:t>
      </w:r>
    </w:p>
    <w:p w:rsidR="00DD63F2" w:rsidRPr="00DD63F2" w:rsidRDefault="00DD63F2" w:rsidP="00DD63F2">
      <w:pPr>
        <w:pBdr>
          <w:bottom w:val="single" w:sz="6" w:space="1" w:color="auto"/>
        </w:pBd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14. “I want to stop smoking because ______________________________________________________</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________________________________________________________________________________________.”</w:t>
      </w:r>
    </w:p>
    <w:p w:rsidR="00166935" w:rsidRPr="00DD63F2" w:rsidRDefault="00D001BC">
      <w:pPr>
        <w:rPr>
          <w:rFonts w:ascii="Times New Roman" w:hAnsi="Times New Roman" w:cs="Times New Roman"/>
          <w:sz w:val="24"/>
          <w:szCs w:val="24"/>
        </w:rPr>
      </w:pPr>
    </w:p>
    <w:sectPr w:rsidR="00166935" w:rsidRPr="00DD63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A0A34"/>
    <w:multiLevelType w:val="hybridMultilevel"/>
    <w:tmpl w:val="E362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F2"/>
    <w:rsid w:val="001353E8"/>
    <w:rsid w:val="002B3686"/>
    <w:rsid w:val="00420C30"/>
    <w:rsid w:val="004A144F"/>
    <w:rsid w:val="005C032A"/>
    <w:rsid w:val="00A2650A"/>
    <w:rsid w:val="00C243DF"/>
    <w:rsid w:val="00D001BC"/>
    <w:rsid w:val="00DD63F2"/>
    <w:rsid w:val="00DF23F1"/>
    <w:rsid w:val="00E26123"/>
    <w:rsid w:val="00EE583E"/>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C0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32A"/>
    <w:rPr>
      <w:rFonts w:ascii="Tahoma" w:eastAsiaTheme="minorEastAsia" w:hAnsi="Tahoma" w:cs="Tahoma"/>
      <w:sz w:val="16"/>
      <w:szCs w:val="16"/>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C0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32A"/>
    <w:rPr>
      <w:rFonts w:ascii="Tahoma" w:eastAsiaTheme="minorEastAsia" w:hAnsi="Tahoma" w:cs="Tahoma"/>
      <w:sz w:val="16"/>
      <w:szCs w:val="16"/>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F3BB-1BDF-4B33-A645-8F963DF3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Lecturer</cp:lastModifiedBy>
  <cp:revision>12</cp:revision>
  <dcterms:created xsi:type="dcterms:W3CDTF">2012-04-17T07:28:00Z</dcterms:created>
  <dcterms:modified xsi:type="dcterms:W3CDTF">2012-04-17T07:45:00Z</dcterms:modified>
</cp:coreProperties>
</file>